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C2F54" w:rsidRPr="00817AAD" w:rsidRDefault="00C27E37" w:rsidP="00735F8F">
      <w:pPr>
        <w:ind w:right="-141"/>
        <w:jc w:val="both"/>
        <w:rPr>
          <w:rFonts w:ascii="Calibri Light" w:hAnsi="Calibri Light" w:cs="Calibri Light"/>
          <w:color w:val="000000" w:themeColor="text1"/>
          <w:lang w:val="en-GB"/>
        </w:rPr>
      </w:pPr>
      <w:bookmarkStart w:id="0" w:name="_Hlk102597775"/>
      <w:r w:rsidRPr="00817AAD">
        <w:rPr>
          <w:rFonts w:ascii="Calibri Light" w:hAnsi="Calibri Light" w:cs="Calibri Light"/>
          <w:bCs/>
          <w:color w:val="000000" w:themeColor="text1"/>
          <w:lang w:val="en-GB" w:eastAsia="fr-CA"/>
        </w:rPr>
        <w:drawing>
          <wp:anchor distT="0" distB="0" distL="114300" distR="114300" simplePos="0" relativeHeight="251659264" behindDoc="0" locked="0" layoutInCell="1" allowOverlap="1" wp14:anchorId="334E2570" wp14:editId="2FD2E80B">
            <wp:simplePos x="0" y="0"/>
            <wp:positionH relativeFrom="margin">
              <wp:posOffset>-114300</wp:posOffset>
            </wp:positionH>
            <wp:positionV relativeFrom="paragraph">
              <wp:posOffset>179490</wp:posOffset>
            </wp:positionV>
            <wp:extent cx="1378585" cy="809625"/>
            <wp:effectExtent l="0" t="0" r="0" b="952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M-2017-process.jpg.jpg"/>
                    <pic:cNvPicPr/>
                  </pic:nvPicPr>
                  <pic:blipFill>
                    <a:blip r:embed="rId7">
                      <a:extLst>
                        <a:ext uri="{28A0092B-C50C-407E-A947-70E740481C1C}">
                          <a14:useLocalDpi xmlns:a14="http://schemas.microsoft.com/office/drawing/2010/main" val="0"/>
                        </a:ext>
                      </a:extLst>
                    </a:blip>
                    <a:stretch>
                      <a:fillRect/>
                    </a:stretch>
                  </pic:blipFill>
                  <pic:spPr>
                    <a:xfrm>
                      <a:off x="0" y="0"/>
                      <a:ext cx="1378585" cy="809625"/>
                    </a:xfrm>
                    <a:prstGeom prst="rect">
                      <a:avLst/>
                    </a:prstGeom>
                  </pic:spPr>
                </pic:pic>
              </a:graphicData>
            </a:graphic>
            <wp14:sizeRelH relativeFrom="margin">
              <wp14:pctWidth>0</wp14:pctWidth>
            </wp14:sizeRelH>
            <wp14:sizeRelV relativeFrom="margin">
              <wp14:pctHeight>0</wp14:pctHeight>
            </wp14:sizeRelV>
          </wp:anchor>
        </w:drawing>
      </w:r>
    </w:p>
    <w:p w:rsidR="00877CE1" w:rsidRPr="00817AAD" w:rsidRDefault="00877CE1" w:rsidP="00877CE1">
      <w:pPr>
        <w:ind w:left="-142" w:right="-141"/>
        <w:jc w:val="right"/>
        <w:rPr>
          <w:rFonts w:ascii="Calibri Light" w:hAnsi="Calibri Light" w:cs="Calibri Light"/>
          <w:color w:val="000000" w:themeColor="text1"/>
          <w:lang w:val="en-GB"/>
        </w:rPr>
      </w:pPr>
      <w:r w:rsidRPr="00817AAD">
        <w:rPr>
          <w:rFonts w:ascii="Calibri Light" w:hAnsi="Calibri Light" w:cs="Calibri Light"/>
          <w:color w:val="000000" w:themeColor="text1"/>
          <w:lang w:val="en-GB"/>
        </w:rPr>
        <w:t>PRESS RELEASE</w:t>
      </w:r>
    </w:p>
    <w:p w:rsidR="00877CE1" w:rsidRPr="00817AAD" w:rsidRDefault="00877CE1" w:rsidP="00877CE1">
      <w:pPr>
        <w:ind w:left="-142" w:right="-141"/>
        <w:jc w:val="right"/>
        <w:rPr>
          <w:rFonts w:ascii="Calibri Light" w:hAnsi="Calibri Light" w:cs="Calibri Light"/>
          <w:b/>
          <w:bCs/>
          <w:color w:val="000000" w:themeColor="text1"/>
          <w:lang w:val="en-GB"/>
        </w:rPr>
      </w:pPr>
      <w:r w:rsidRPr="00817AAD">
        <w:rPr>
          <w:rFonts w:ascii="Calibri Light" w:hAnsi="Calibri Light" w:cs="Calibri Light"/>
          <w:b/>
          <w:bCs/>
          <w:color w:val="000000" w:themeColor="text1"/>
          <w:lang w:val="en-GB"/>
        </w:rPr>
        <w:t>FOR IMMEDIATE DISTRIBUTION</w:t>
      </w:r>
    </w:p>
    <w:p w:rsidR="004C0005" w:rsidRPr="00817AAD" w:rsidRDefault="004C0005" w:rsidP="00C27E37">
      <w:pPr>
        <w:spacing w:line="360" w:lineRule="auto"/>
        <w:ind w:right="-141"/>
        <w:rPr>
          <w:rFonts w:ascii="Calibri Light" w:hAnsi="Calibri Light" w:cs="Calibri Light"/>
          <w:color w:val="000000" w:themeColor="text1"/>
          <w:lang w:val="en-GB"/>
        </w:rPr>
      </w:pPr>
    </w:p>
    <w:p w:rsidR="00735F8F" w:rsidRPr="00817AAD" w:rsidRDefault="00735F8F" w:rsidP="00C27E37">
      <w:pPr>
        <w:ind w:left="-142" w:right="-141"/>
        <w:jc w:val="center"/>
        <w:rPr>
          <w:rFonts w:ascii="Calibri Light" w:hAnsi="Calibri Light" w:cs="Calibri Light"/>
          <w:bCs/>
          <w:color w:val="000000" w:themeColor="text1"/>
          <w:lang w:val="en-GB"/>
        </w:rPr>
      </w:pPr>
    </w:p>
    <w:p w:rsidR="00877CE1" w:rsidRDefault="00877CE1" w:rsidP="00C27E37">
      <w:pPr>
        <w:ind w:left="-142" w:right="-141"/>
        <w:jc w:val="center"/>
        <w:rPr>
          <w:rFonts w:ascii="Calibri Light" w:hAnsi="Calibri Light" w:cs="Calibri Light"/>
          <w:bCs/>
          <w:color w:val="000000" w:themeColor="text1"/>
          <w:lang w:val="en-GB"/>
        </w:rPr>
      </w:pPr>
    </w:p>
    <w:p w:rsidR="003C4698" w:rsidRPr="00817AAD" w:rsidRDefault="003C4698" w:rsidP="00C27E37">
      <w:pPr>
        <w:ind w:left="-142" w:right="-141"/>
        <w:jc w:val="center"/>
        <w:rPr>
          <w:rFonts w:ascii="Calibri Light" w:hAnsi="Calibri Light" w:cs="Calibri Light"/>
          <w:bCs/>
          <w:color w:val="000000" w:themeColor="text1"/>
          <w:lang w:val="en-GB"/>
        </w:rPr>
      </w:pPr>
    </w:p>
    <w:p w:rsidR="00F61128" w:rsidRPr="00817AAD" w:rsidRDefault="00F61128" w:rsidP="00F61128">
      <w:pPr>
        <w:ind w:left="-142" w:right="-141"/>
        <w:jc w:val="center"/>
        <w:rPr>
          <w:rFonts w:ascii="Calibri Light" w:hAnsi="Calibri Light" w:cs="Calibri Light"/>
          <w:b/>
          <w:bCs/>
          <w:color w:val="000000" w:themeColor="text1"/>
          <w:lang w:val="en-GB"/>
        </w:rPr>
      </w:pPr>
      <w:r w:rsidRPr="00817AAD">
        <w:rPr>
          <w:rFonts w:ascii="Calibri Light" w:hAnsi="Calibri Light" w:cs="Calibri Light"/>
          <w:b/>
          <w:bCs/>
          <w:color w:val="000000" w:themeColor="text1"/>
          <w:lang w:val="en-GB"/>
        </w:rPr>
        <w:t xml:space="preserve">The </w:t>
      </w:r>
      <w:proofErr w:type="spellStart"/>
      <w:r w:rsidRPr="00817AAD">
        <w:rPr>
          <w:rFonts w:ascii="Calibri Light" w:hAnsi="Calibri Light" w:cs="Calibri Light"/>
          <w:b/>
          <w:bCs/>
          <w:color w:val="000000" w:themeColor="text1"/>
          <w:lang w:val="en-GB"/>
        </w:rPr>
        <w:t>Défi</w:t>
      </w:r>
      <w:proofErr w:type="spellEnd"/>
      <w:r w:rsidRPr="00817AAD">
        <w:rPr>
          <w:rFonts w:ascii="Calibri Light" w:hAnsi="Calibri Light" w:cs="Calibri Light"/>
          <w:b/>
          <w:bCs/>
          <w:color w:val="000000" w:themeColor="text1"/>
          <w:lang w:val="en-GB"/>
        </w:rPr>
        <w:t xml:space="preserve"> Groupe Maurice: </w:t>
      </w:r>
      <w:r w:rsidR="00913BA9">
        <w:rPr>
          <w:rFonts w:ascii="Calibri Light" w:hAnsi="Calibri Light" w:cs="Calibri Light"/>
          <w:b/>
          <w:bCs/>
          <w:color w:val="000000" w:themeColor="text1"/>
          <w:lang w:val="en-GB"/>
        </w:rPr>
        <w:t>A</w:t>
      </w:r>
      <w:r w:rsidR="00817AAD" w:rsidRPr="00817AAD">
        <w:rPr>
          <w:rFonts w:ascii="Calibri Light" w:hAnsi="Calibri Light" w:cs="Calibri Light"/>
          <w:b/>
          <w:bCs/>
          <w:color w:val="000000" w:themeColor="text1"/>
          <w:lang w:val="en-GB"/>
        </w:rPr>
        <w:t xml:space="preserve"> </w:t>
      </w:r>
      <w:r w:rsidR="00913BA9">
        <w:rPr>
          <w:rFonts w:ascii="Calibri Light" w:hAnsi="Calibri Light" w:cs="Calibri Light"/>
          <w:b/>
          <w:bCs/>
          <w:color w:val="000000" w:themeColor="text1"/>
          <w:lang w:val="en-GB"/>
        </w:rPr>
        <w:t>resounding</w:t>
      </w:r>
      <w:r w:rsidR="00817AAD" w:rsidRPr="00817AAD">
        <w:rPr>
          <w:rFonts w:ascii="Calibri Light" w:hAnsi="Calibri Light" w:cs="Calibri Light"/>
          <w:b/>
          <w:bCs/>
          <w:color w:val="000000" w:themeColor="text1"/>
          <w:lang w:val="en-GB"/>
        </w:rPr>
        <w:t xml:space="preserve"> </w:t>
      </w:r>
      <w:r w:rsidRPr="00817AAD">
        <w:rPr>
          <w:rFonts w:ascii="Calibri Light" w:hAnsi="Calibri Light" w:cs="Calibri Light"/>
          <w:b/>
          <w:bCs/>
          <w:color w:val="000000" w:themeColor="text1"/>
          <w:lang w:val="en-GB"/>
        </w:rPr>
        <w:t>success!</w:t>
      </w:r>
    </w:p>
    <w:p w:rsidR="00F61128" w:rsidRPr="00817AAD" w:rsidRDefault="00F61128" w:rsidP="00F61128">
      <w:pPr>
        <w:ind w:left="-142" w:right="-141"/>
        <w:jc w:val="center"/>
        <w:rPr>
          <w:rFonts w:ascii="Calibri Light" w:hAnsi="Calibri Light" w:cs="Calibri Light"/>
          <w:b/>
          <w:bCs/>
          <w:color w:val="000000" w:themeColor="text1"/>
          <w:u w:val="single"/>
          <w:lang w:val="en-GB"/>
        </w:rPr>
      </w:pPr>
      <w:r w:rsidRPr="00817AAD">
        <w:rPr>
          <w:rFonts w:ascii="Calibri Light" w:hAnsi="Calibri Light" w:cs="Calibri Light"/>
          <w:b/>
          <w:bCs/>
          <w:color w:val="000000" w:themeColor="text1"/>
          <w:u w:val="single"/>
          <w:lang w:val="en-GB"/>
        </w:rPr>
        <w:t>Groupe Maurice</w:t>
      </w:r>
      <w:r w:rsidR="00817AAD" w:rsidRPr="00817AAD">
        <w:rPr>
          <w:rFonts w:ascii="Calibri Light" w:hAnsi="Calibri Light" w:cs="Calibri Light"/>
          <w:b/>
          <w:bCs/>
          <w:color w:val="000000" w:themeColor="text1"/>
          <w:u w:val="single"/>
          <w:lang w:val="en-GB"/>
        </w:rPr>
        <w:t xml:space="preserve"> seniors</w:t>
      </w:r>
      <w:r w:rsidRPr="00817AAD">
        <w:rPr>
          <w:rFonts w:ascii="Calibri Light" w:hAnsi="Calibri Light" w:cs="Calibri Light"/>
          <w:b/>
          <w:bCs/>
          <w:color w:val="000000" w:themeColor="text1"/>
          <w:u w:val="single"/>
          <w:lang w:val="en-GB"/>
        </w:rPr>
        <w:t xml:space="preserve"> walk in large numbers at the </w:t>
      </w:r>
      <w:proofErr w:type="spellStart"/>
      <w:r w:rsidRPr="00817AAD">
        <w:rPr>
          <w:rFonts w:ascii="Calibri Light" w:hAnsi="Calibri Light" w:cs="Calibri Light"/>
          <w:b/>
          <w:bCs/>
          <w:color w:val="000000" w:themeColor="text1"/>
          <w:u w:val="single"/>
          <w:lang w:val="en-GB"/>
        </w:rPr>
        <w:t>Défis</w:t>
      </w:r>
      <w:proofErr w:type="spellEnd"/>
      <w:r w:rsidRPr="00817AAD">
        <w:rPr>
          <w:rFonts w:ascii="Calibri Light" w:hAnsi="Calibri Light" w:cs="Calibri Light"/>
          <w:b/>
          <w:bCs/>
          <w:color w:val="000000" w:themeColor="text1"/>
          <w:u w:val="single"/>
          <w:lang w:val="en-GB"/>
        </w:rPr>
        <w:t xml:space="preserve"> du Parc</w:t>
      </w:r>
    </w:p>
    <w:p w:rsidR="00F61128" w:rsidRPr="00817AAD" w:rsidRDefault="00F61128" w:rsidP="00F61128">
      <w:pPr>
        <w:ind w:left="-142" w:right="-141"/>
        <w:jc w:val="center"/>
        <w:rPr>
          <w:rFonts w:ascii="Calibri Light" w:hAnsi="Calibri Light" w:cs="Calibri Light"/>
          <w:bCs/>
          <w:color w:val="000000" w:themeColor="text1"/>
          <w:lang w:val="en-GB"/>
        </w:rPr>
      </w:pPr>
    </w:p>
    <w:p w:rsidR="00630BD8" w:rsidRPr="00817AAD" w:rsidRDefault="00C27E37" w:rsidP="006C3E2F">
      <w:pPr>
        <w:ind w:left="-90" w:right="-141"/>
        <w:jc w:val="both"/>
        <w:rPr>
          <w:rFonts w:ascii="Calibri Light" w:hAnsi="Calibri Light" w:cs="Calibri Light"/>
          <w:color w:val="000000" w:themeColor="text1"/>
          <w:sz w:val="22"/>
          <w:szCs w:val="22"/>
          <w:lang w:val="en-GB"/>
        </w:rPr>
      </w:pPr>
      <w:r w:rsidRPr="00817AAD">
        <w:rPr>
          <w:rFonts w:ascii="Calibri Light" w:hAnsi="Calibri Light" w:cs="Calibri Light"/>
          <w:bCs/>
          <w:color w:val="000000" w:themeColor="text1"/>
          <w:sz w:val="22"/>
          <w:szCs w:val="22"/>
          <w:lang w:val="en-GB"/>
        </w:rPr>
        <w:t xml:space="preserve">Saint-Laurent, </w:t>
      </w:r>
      <w:r w:rsidR="00877CE1" w:rsidRPr="00817AAD">
        <w:rPr>
          <w:rFonts w:ascii="Calibri Light" w:hAnsi="Calibri Light" w:cs="Calibri Light"/>
          <w:bCs/>
          <w:color w:val="000000" w:themeColor="text1"/>
          <w:sz w:val="22"/>
          <w:szCs w:val="22"/>
          <w:lang w:val="en-GB"/>
        </w:rPr>
        <w:t>September 12,</w:t>
      </w:r>
      <w:r w:rsidR="00187916" w:rsidRPr="00817AAD">
        <w:rPr>
          <w:rFonts w:ascii="Calibri Light" w:hAnsi="Calibri Light" w:cs="Calibri Light"/>
          <w:bCs/>
          <w:color w:val="000000" w:themeColor="text1"/>
          <w:sz w:val="22"/>
          <w:szCs w:val="22"/>
          <w:lang w:val="en-GB"/>
        </w:rPr>
        <w:t xml:space="preserve"> </w:t>
      </w:r>
      <w:r w:rsidR="00CA2579" w:rsidRPr="00817AAD">
        <w:rPr>
          <w:rFonts w:ascii="Calibri Light" w:hAnsi="Calibri Light" w:cs="Calibri Light"/>
          <w:bCs/>
          <w:color w:val="000000" w:themeColor="text1"/>
          <w:sz w:val="22"/>
          <w:szCs w:val="22"/>
          <w:lang w:val="en-GB"/>
        </w:rPr>
        <w:t>202</w:t>
      </w:r>
      <w:r w:rsidR="003E18D0" w:rsidRPr="00817AAD">
        <w:rPr>
          <w:rFonts w:ascii="Calibri Light" w:hAnsi="Calibri Light" w:cs="Calibri Light"/>
          <w:bCs/>
          <w:color w:val="000000" w:themeColor="text1"/>
          <w:sz w:val="22"/>
          <w:szCs w:val="22"/>
          <w:lang w:val="en-GB"/>
        </w:rPr>
        <w:t>2</w:t>
      </w:r>
      <w:r w:rsidR="00CA2579" w:rsidRPr="00817AAD">
        <w:rPr>
          <w:rFonts w:ascii="Calibri Light" w:hAnsi="Calibri Light" w:cs="Calibri Light"/>
          <w:bCs/>
          <w:color w:val="000000" w:themeColor="text1"/>
          <w:sz w:val="22"/>
          <w:szCs w:val="22"/>
          <w:lang w:val="en-GB"/>
        </w:rPr>
        <w:t xml:space="preserve"> </w:t>
      </w:r>
      <w:r w:rsidR="00CA3918" w:rsidRPr="00817AAD">
        <w:rPr>
          <w:rFonts w:ascii="Calibri Light" w:hAnsi="Calibri Light" w:cs="Calibri Light"/>
          <w:color w:val="000000" w:themeColor="text1"/>
          <w:sz w:val="22"/>
          <w:szCs w:val="22"/>
          <w:lang w:val="en-GB"/>
        </w:rPr>
        <w:t>–</w:t>
      </w:r>
      <w:r w:rsidR="005C0F6B">
        <w:rPr>
          <w:rFonts w:ascii="Calibri Light" w:hAnsi="Calibri Light" w:cs="Calibri Light"/>
          <w:color w:val="000000" w:themeColor="text1"/>
          <w:sz w:val="22"/>
          <w:szCs w:val="22"/>
          <w:lang w:val="en-GB"/>
        </w:rPr>
        <w:t xml:space="preserve"> </w:t>
      </w:r>
      <w:r w:rsidR="00D51833" w:rsidRPr="00817AAD">
        <w:rPr>
          <w:rFonts w:ascii="Calibri Light" w:hAnsi="Calibri Light" w:cs="Calibri Light"/>
          <w:color w:val="000000" w:themeColor="text1"/>
          <w:sz w:val="22"/>
          <w:szCs w:val="22"/>
          <w:lang w:val="en-GB"/>
        </w:rPr>
        <w:t>T</w:t>
      </w:r>
      <w:r w:rsidR="00CA3918" w:rsidRPr="00817AAD">
        <w:rPr>
          <w:rFonts w:ascii="Calibri Light" w:hAnsi="Calibri Light" w:cs="Calibri Light"/>
          <w:color w:val="000000" w:themeColor="text1"/>
          <w:sz w:val="22"/>
          <w:szCs w:val="22"/>
          <w:lang w:val="en-GB"/>
        </w:rPr>
        <w:t xml:space="preserve">he 15th edition of the </w:t>
      </w:r>
      <w:proofErr w:type="spellStart"/>
      <w:r w:rsidR="00CA3918" w:rsidRPr="00817AAD">
        <w:rPr>
          <w:rFonts w:ascii="Calibri Light" w:hAnsi="Calibri Light" w:cs="Calibri Light"/>
          <w:color w:val="000000" w:themeColor="text1"/>
          <w:sz w:val="22"/>
          <w:szCs w:val="22"/>
          <w:lang w:val="en-GB"/>
        </w:rPr>
        <w:t>Défis</w:t>
      </w:r>
      <w:proofErr w:type="spellEnd"/>
      <w:r w:rsidR="00CA3918" w:rsidRPr="00817AAD">
        <w:rPr>
          <w:rFonts w:ascii="Calibri Light" w:hAnsi="Calibri Light" w:cs="Calibri Light"/>
          <w:color w:val="000000" w:themeColor="text1"/>
          <w:sz w:val="22"/>
          <w:szCs w:val="22"/>
          <w:lang w:val="en-GB"/>
        </w:rPr>
        <w:t xml:space="preserve"> du Parc </w:t>
      </w:r>
      <w:r w:rsidR="006C3E2F" w:rsidRPr="00817AAD">
        <w:rPr>
          <w:rFonts w:ascii="Calibri Light" w:hAnsi="Calibri Light" w:cs="Calibri Light"/>
          <w:color w:val="000000" w:themeColor="text1"/>
          <w:sz w:val="22"/>
          <w:szCs w:val="22"/>
          <w:lang w:val="en-GB"/>
        </w:rPr>
        <w:t>was recently held</w:t>
      </w:r>
      <w:r w:rsidR="00CA3918" w:rsidRPr="00817AAD">
        <w:rPr>
          <w:rFonts w:ascii="Calibri Light" w:hAnsi="Calibri Light" w:cs="Calibri Light"/>
          <w:color w:val="000000" w:themeColor="text1"/>
          <w:sz w:val="22"/>
          <w:szCs w:val="22"/>
          <w:lang w:val="en-GB"/>
        </w:rPr>
        <w:t xml:space="preserve"> in La </w:t>
      </w:r>
      <w:proofErr w:type="spellStart"/>
      <w:r w:rsidR="00CA3918" w:rsidRPr="00817AAD">
        <w:rPr>
          <w:rFonts w:ascii="Calibri Light" w:hAnsi="Calibri Light" w:cs="Calibri Light"/>
          <w:color w:val="000000" w:themeColor="text1"/>
          <w:sz w:val="22"/>
          <w:szCs w:val="22"/>
          <w:lang w:val="en-GB"/>
        </w:rPr>
        <w:t>Mauricie</w:t>
      </w:r>
      <w:proofErr w:type="spellEnd"/>
      <w:r w:rsidR="00CA3918" w:rsidRPr="00817AAD">
        <w:rPr>
          <w:rFonts w:ascii="Calibri Light" w:hAnsi="Calibri Light" w:cs="Calibri Light"/>
          <w:color w:val="000000" w:themeColor="text1"/>
          <w:sz w:val="22"/>
          <w:szCs w:val="22"/>
          <w:lang w:val="en-GB"/>
        </w:rPr>
        <w:t xml:space="preserve"> National Park</w:t>
      </w:r>
      <w:r w:rsidR="007A31CD">
        <w:rPr>
          <w:rFonts w:ascii="Calibri Light" w:hAnsi="Calibri Light" w:cs="Calibri Light"/>
          <w:color w:val="000000" w:themeColor="text1"/>
          <w:sz w:val="22"/>
          <w:szCs w:val="22"/>
          <w:lang w:val="en-GB"/>
        </w:rPr>
        <w:t>,</w:t>
      </w:r>
      <w:r w:rsidR="00D51833" w:rsidRPr="00817AAD">
        <w:rPr>
          <w:rFonts w:ascii="Calibri Light" w:hAnsi="Calibri Light" w:cs="Calibri Light"/>
          <w:color w:val="000000" w:themeColor="text1"/>
          <w:sz w:val="22"/>
          <w:szCs w:val="22"/>
          <w:lang w:val="en-GB"/>
        </w:rPr>
        <w:t xml:space="preserve"> </w:t>
      </w:r>
      <w:r w:rsidR="00D51833" w:rsidRPr="00817AAD">
        <w:rPr>
          <w:rFonts w:ascii="Calibri Light" w:hAnsi="Calibri Light" w:cs="Calibri Light"/>
          <w:color w:val="000000" w:themeColor="text1"/>
          <w:sz w:val="22"/>
          <w:szCs w:val="22"/>
          <w:lang w:val="en-GB"/>
        </w:rPr>
        <w:t xml:space="preserve">September 9th </w:t>
      </w:r>
      <w:r w:rsidR="005C0F6B">
        <w:rPr>
          <w:rFonts w:ascii="Calibri Light" w:hAnsi="Calibri Light" w:cs="Calibri Light"/>
          <w:color w:val="000000" w:themeColor="text1"/>
          <w:sz w:val="22"/>
          <w:szCs w:val="22"/>
          <w:lang w:val="en-GB"/>
        </w:rPr>
        <w:t>through</w:t>
      </w:r>
      <w:r w:rsidR="00D51833" w:rsidRPr="00817AAD">
        <w:rPr>
          <w:rFonts w:ascii="Calibri Light" w:hAnsi="Calibri Light" w:cs="Calibri Light"/>
          <w:color w:val="000000" w:themeColor="text1"/>
          <w:sz w:val="22"/>
          <w:szCs w:val="22"/>
          <w:lang w:val="en-GB"/>
        </w:rPr>
        <w:t xml:space="preserve"> 11th</w:t>
      </w:r>
      <w:r w:rsidR="00CA3918" w:rsidRPr="00817AAD">
        <w:rPr>
          <w:rFonts w:ascii="Calibri Light" w:hAnsi="Calibri Light" w:cs="Calibri Light"/>
          <w:color w:val="000000" w:themeColor="text1"/>
          <w:sz w:val="22"/>
          <w:szCs w:val="22"/>
          <w:lang w:val="en-GB"/>
        </w:rPr>
        <w:t xml:space="preserve">. </w:t>
      </w:r>
      <w:r w:rsidR="006C3E2F" w:rsidRPr="00817AAD">
        <w:rPr>
          <w:rFonts w:ascii="Calibri Light" w:hAnsi="Calibri Light" w:cs="Calibri Light"/>
          <w:color w:val="000000" w:themeColor="text1"/>
          <w:sz w:val="22"/>
          <w:szCs w:val="22"/>
          <w:lang w:val="en-GB"/>
        </w:rPr>
        <w:t>Over</w:t>
      </w:r>
      <w:r w:rsidR="00CA3918" w:rsidRPr="00817AAD">
        <w:rPr>
          <w:rFonts w:ascii="Calibri Light" w:hAnsi="Calibri Light" w:cs="Calibri Light"/>
          <w:color w:val="000000" w:themeColor="text1"/>
          <w:sz w:val="22"/>
          <w:szCs w:val="22"/>
          <w:lang w:val="en-GB"/>
        </w:rPr>
        <w:t xml:space="preserve"> 3,500 people </w:t>
      </w:r>
      <w:r w:rsidR="006C3E2F" w:rsidRPr="00817AAD">
        <w:rPr>
          <w:rFonts w:ascii="Calibri Light" w:hAnsi="Calibri Light" w:cs="Calibri Light"/>
          <w:color w:val="000000" w:themeColor="text1"/>
          <w:sz w:val="22"/>
          <w:szCs w:val="22"/>
          <w:lang w:val="en-GB"/>
        </w:rPr>
        <w:t>participated</w:t>
      </w:r>
      <w:r w:rsidR="00CA3918" w:rsidRPr="00817AAD">
        <w:rPr>
          <w:rFonts w:ascii="Calibri Light" w:hAnsi="Calibri Light" w:cs="Calibri Light"/>
          <w:color w:val="000000" w:themeColor="text1"/>
          <w:sz w:val="22"/>
          <w:szCs w:val="22"/>
          <w:lang w:val="en-GB"/>
        </w:rPr>
        <w:t xml:space="preserve"> in the various events</w:t>
      </w:r>
      <w:r w:rsidR="007A31CD">
        <w:rPr>
          <w:rFonts w:ascii="Calibri Light" w:hAnsi="Calibri Light" w:cs="Calibri Light"/>
          <w:color w:val="000000" w:themeColor="text1"/>
          <w:sz w:val="22"/>
          <w:szCs w:val="22"/>
          <w:lang w:val="en-GB"/>
        </w:rPr>
        <w:t>;</w:t>
      </w:r>
      <w:r w:rsidR="00CA3918" w:rsidRPr="00817AAD">
        <w:rPr>
          <w:rFonts w:ascii="Calibri Light" w:hAnsi="Calibri Light" w:cs="Calibri Light"/>
          <w:color w:val="000000" w:themeColor="text1"/>
          <w:sz w:val="22"/>
          <w:szCs w:val="22"/>
          <w:lang w:val="en-GB"/>
        </w:rPr>
        <w:t xml:space="preserve"> including </w:t>
      </w:r>
      <w:r w:rsidR="00D51833" w:rsidRPr="00817AAD">
        <w:rPr>
          <w:rFonts w:ascii="Calibri Light" w:hAnsi="Calibri Light" w:cs="Calibri Light"/>
          <w:color w:val="000000" w:themeColor="text1"/>
          <w:sz w:val="22"/>
          <w:szCs w:val="22"/>
          <w:lang w:val="en-GB"/>
        </w:rPr>
        <w:t>one</w:t>
      </w:r>
      <w:r w:rsidR="00CA3918" w:rsidRPr="00817AAD">
        <w:rPr>
          <w:rFonts w:ascii="Calibri Light" w:hAnsi="Calibri Light" w:cs="Calibri Light"/>
          <w:color w:val="000000" w:themeColor="text1"/>
          <w:sz w:val="22"/>
          <w:szCs w:val="22"/>
          <w:lang w:val="en-GB"/>
        </w:rPr>
        <w:t xml:space="preserve"> hundred seniors from </w:t>
      </w:r>
      <w:r w:rsidR="00D51833" w:rsidRPr="00817AAD">
        <w:rPr>
          <w:rFonts w:ascii="Calibri Light" w:hAnsi="Calibri Light" w:cs="Calibri Light"/>
          <w:color w:val="000000" w:themeColor="text1"/>
          <w:sz w:val="22"/>
          <w:szCs w:val="22"/>
          <w:lang w:val="en-GB"/>
        </w:rPr>
        <w:t xml:space="preserve">Le </w:t>
      </w:r>
      <w:r w:rsidR="00CA3918" w:rsidRPr="00817AAD">
        <w:rPr>
          <w:rFonts w:ascii="Calibri Light" w:hAnsi="Calibri Light" w:cs="Calibri Light"/>
          <w:color w:val="000000" w:themeColor="text1"/>
          <w:sz w:val="22"/>
          <w:szCs w:val="22"/>
          <w:lang w:val="en-GB"/>
        </w:rPr>
        <w:t>Groupe Maurice</w:t>
      </w:r>
      <w:r w:rsidR="007A31CD">
        <w:rPr>
          <w:rFonts w:ascii="Calibri Light" w:hAnsi="Calibri Light" w:cs="Calibri Light"/>
          <w:color w:val="000000" w:themeColor="text1"/>
          <w:sz w:val="22"/>
          <w:szCs w:val="22"/>
          <w:lang w:val="en-GB"/>
        </w:rPr>
        <w:t>,</w:t>
      </w:r>
      <w:r w:rsidR="00CA3918" w:rsidRPr="00817AAD">
        <w:rPr>
          <w:rFonts w:ascii="Calibri Light" w:hAnsi="Calibri Light" w:cs="Calibri Light"/>
          <w:color w:val="000000" w:themeColor="text1"/>
          <w:sz w:val="22"/>
          <w:szCs w:val="22"/>
          <w:lang w:val="en-GB"/>
        </w:rPr>
        <w:t xml:space="preserve"> who </w:t>
      </w:r>
      <w:r w:rsidR="00D51833" w:rsidRPr="00817AAD">
        <w:rPr>
          <w:rFonts w:ascii="Calibri Light" w:hAnsi="Calibri Light" w:cs="Calibri Light"/>
          <w:color w:val="000000" w:themeColor="text1"/>
          <w:sz w:val="22"/>
          <w:szCs w:val="22"/>
          <w:lang w:val="en-GB"/>
        </w:rPr>
        <w:t>took an active walk</w:t>
      </w:r>
      <w:r w:rsidR="00CA3918" w:rsidRPr="00817AAD">
        <w:rPr>
          <w:rFonts w:ascii="Calibri Light" w:hAnsi="Calibri Light" w:cs="Calibri Light"/>
          <w:color w:val="000000" w:themeColor="text1"/>
          <w:sz w:val="22"/>
          <w:szCs w:val="22"/>
          <w:lang w:val="en-GB"/>
        </w:rPr>
        <w:t xml:space="preserve"> </w:t>
      </w:r>
      <w:r w:rsidR="007A31CD">
        <w:rPr>
          <w:rFonts w:ascii="Calibri Light" w:hAnsi="Calibri Light" w:cs="Calibri Light"/>
          <w:color w:val="000000" w:themeColor="text1"/>
          <w:sz w:val="22"/>
          <w:szCs w:val="22"/>
          <w:lang w:val="en-GB"/>
        </w:rPr>
        <w:t xml:space="preserve">of their own </w:t>
      </w:r>
      <w:r w:rsidR="00CA3918" w:rsidRPr="00817AAD">
        <w:rPr>
          <w:rFonts w:ascii="Calibri Light" w:hAnsi="Calibri Light" w:cs="Calibri Light"/>
          <w:color w:val="000000" w:themeColor="text1"/>
          <w:sz w:val="22"/>
          <w:szCs w:val="22"/>
          <w:lang w:val="en-GB"/>
        </w:rPr>
        <w:t xml:space="preserve">during </w:t>
      </w:r>
      <w:proofErr w:type="spellStart"/>
      <w:r w:rsidR="00CA3918" w:rsidRPr="00817AAD">
        <w:rPr>
          <w:rFonts w:ascii="Calibri Light" w:hAnsi="Calibri Light" w:cs="Calibri Light"/>
          <w:color w:val="000000" w:themeColor="text1"/>
          <w:sz w:val="22"/>
          <w:szCs w:val="22"/>
          <w:lang w:val="en-GB"/>
        </w:rPr>
        <w:t>Défi</w:t>
      </w:r>
      <w:proofErr w:type="spellEnd"/>
      <w:r w:rsidR="00CA3918" w:rsidRPr="00817AAD">
        <w:rPr>
          <w:rFonts w:ascii="Calibri Light" w:hAnsi="Calibri Light" w:cs="Calibri Light"/>
          <w:color w:val="000000" w:themeColor="text1"/>
          <w:sz w:val="22"/>
          <w:szCs w:val="22"/>
          <w:lang w:val="en-GB"/>
        </w:rPr>
        <w:t xml:space="preserve"> Groupe Maurice on September 11</w:t>
      </w:r>
      <w:r w:rsidR="00D51833" w:rsidRPr="00817AAD">
        <w:rPr>
          <w:rFonts w:ascii="Calibri Light" w:hAnsi="Calibri Light" w:cs="Calibri Light"/>
          <w:color w:val="000000" w:themeColor="text1"/>
          <w:sz w:val="22"/>
          <w:szCs w:val="22"/>
          <w:lang w:val="en-GB"/>
        </w:rPr>
        <w:t>th</w:t>
      </w:r>
      <w:r w:rsidR="00CA3918" w:rsidRPr="00817AAD">
        <w:rPr>
          <w:rFonts w:ascii="Calibri Light" w:hAnsi="Calibri Light" w:cs="Calibri Light"/>
          <w:color w:val="000000" w:themeColor="text1"/>
          <w:sz w:val="22"/>
          <w:szCs w:val="22"/>
          <w:lang w:val="en-GB"/>
        </w:rPr>
        <w:t xml:space="preserve">. Residents of the </w:t>
      </w:r>
      <w:proofErr w:type="spellStart"/>
      <w:r w:rsidR="00CA3918" w:rsidRPr="00817AAD">
        <w:rPr>
          <w:rFonts w:ascii="Calibri Light" w:hAnsi="Calibri Light" w:cs="Calibri Light"/>
          <w:color w:val="000000" w:themeColor="text1"/>
          <w:sz w:val="22"/>
          <w:szCs w:val="22"/>
          <w:lang w:val="en-GB"/>
        </w:rPr>
        <w:t>Caléo</w:t>
      </w:r>
      <w:proofErr w:type="spellEnd"/>
      <w:r w:rsidR="00CA3918" w:rsidRPr="00817AAD">
        <w:rPr>
          <w:rFonts w:ascii="Calibri Light" w:hAnsi="Calibri Light" w:cs="Calibri Light"/>
          <w:color w:val="000000" w:themeColor="text1"/>
          <w:sz w:val="22"/>
          <w:szCs w:val="22"/>
          <w:lang w:val="en-GB"/>
        </w:rPr>
        <w:t xml:space="preserve">, </w:t>
      </w:r>
      <w:proofErr w:type="spellStart"/>
      <w:r w:rsidR="00CA3918" w:rsidRPr="00817AAD">
        <w:rPr>
          <w:rFonts w:ascii="Calibri Light" w:hAnsi="Calibri Light" w:cs="Calibri Light"/>
          <w:color w:val="000000" w:themeColor="text1"/>
          <w:sz w:val="22"/>
          <w:szCs w:val="22"/>
          <w:lang w:val="en-GB"/>
        </w:rPr>
        <w:t>Floréa</w:t>
      </w:r>
      <w:proofErr w:type="spellEnd"/>
      <w:r w:rsidR="00CA3918" w:rsidRPr="00817AAD">
        <w:rPr>
          <w:rFonts w:ascii="Calibri Light" w:hAnsi="Calibri Light" w:cs="Calibri Light"/>
          <w:color w:val="000000" w:themeColor="text1"/>
          <w:sz w:val="22"/>
          <w:szCs w:val="22"/>
          <w:lang w:val="en-GB"/>
        </w:rPr>
        <w:t xml:space="preserve">, </w:t>
      </w:r>
      <w:r w:rsidR="006C3E2F" w:rsidRPr="00817AAD">
        <w:rPr>
          <w:rFonts w:ascii="Calibri Light" w:hAnsi="Calibri Light" w:cs="Calibri Light"/>
          <w:color w:val="000000" w:themeColor="text1"/>
          <w:sz w:val="22"/>
          <w:szCs w:val="22"/>
          <w:lang w:val="en-GB"/>
        </w:rPr>
        <w:t xml:space="preserve">Vast, </w:t>
      </w:r>
      <w:r w:rsidR="00CA3918" w:rsidRPr="00817AAD">
        <w:rPr>
          <w:rFonts w:ascii="Calibri Light" w:hAnsi="Calibri Light" w:cs="Calibri Light"/>
          <w:color w:val="000000" w:themeColor="text1"/>
          <w:sz w:val="22"/>
          <w:szCs w:val="22"/>
          <w:lang w:val="en-GB"/>
        </w:rPr>
        <w:t>Jardins du Campanile</w:t>
      </w:r>
      <w:r w:rsidR="006C3E2F" w:rsidRPr="00817AAD">
        <w:rPr>
          <w:rFonts w:ascii="Calibri Light" w:hAnsi="Calibri Light" w:cs="Calibri Light"/>
          <w:color w:val="000000" w:themeColor="text1"/>
          <w:sz w:val="22"/>
          <w:szCs w:val="22"/>
          <w:lang w:val="en-GB"/>
        </w:rPr>
        <w:t xml:space="preserve"> </w:t>
      </w:r>
      <w:r w:rsidR="00CA3918" w:rsidRPr="00817AAD">
        <w:rPr>
          <w:rFonts w:ascii="Calibri Light" w:hAnsi="Calibri Light" w:cs="Calibri Light"/>
          <w:color w:val="000000" w:themeColor="text1"/>
          <w:sz w:val="22"/>
          <w:szCs w:val="22"/>
          <w:lang w:val="en-GB"/>
        </w:rPr>
        <w:t>and Promenades du Parc</w:t>
      </w:r>
      <w:r w:rsidR="006C3E2F" w:rsidRPr="00817AAD">
        <w:rPr>
          <w:rFonts w:ascii="Calibri Light" w:hAnsi="Calibri Light" w:cs="Calibri Light"/>
          <w:color w:val="000000" w:themeColor="text1"/>
          <w:sz w:val="22"/>
          <w:szCs w:val="22"/>
          <w:lang w:val="en-GB"/>
        </w:rPr>
        <w:t xml:space="preserve"> residences </w:t>
      </w:r>
      <w:r w:rsidR="00CA3918" w:rsidRPr="00817AAD">
        <w:rPr>
          <w:rFonts w:ascii="Calibri Light" w:hAnsi="Calibri Light" w:cs="Calibri Light"/>
          <w:color w:val="000000" w:themeColor="text1"/>
          <w:sz w:val="22"/>
          <w:szCs w:val="22"/>
          <w:lang w:val="en-GB"/>
        </w:rPr>
        <w:t xml:space="preserve">were </w:t>
      </w:r>
      <w:r w:rsidR="006C3E2F" w:rsidRPr="00817AAD">
        <w:rPr>
          <w:rFonts w:ascii="Calibri Light" w:hAnsi="Calibri Light" w:cs="Calibri Light"/>
          <w:color w:val="000000" w:themeColor="text1"/>
          <w:sz w:val="22"/>
          <w:szCs w:val="22"/>
          <w:lang w:val="en-GB"/>
        </w:rPr>
        <w:t>beyond</w:t>
      </w:r>
      <w:r w:rsidR="00CA3918" w:rsidRPr="00817AAD">
        <w:rPr>
          <w:rFonts w:ascii="Calibri Light" w:hAnsi="Calibri Light" w:cs="Calibri Light"/>
          <w:color w:val="000000" w:themeColor="text1"/>
          <w:sz w:val="22"/>
          <w:szCs w:val="22"/>
          <w:lang w:val="en-GB"/>
        </w:rPr>
        <w:t xml:space="preserve"> proud to participate in this challenge</w:t>
      </w:r>
      <w:r w:rsidR="006C3E2F" w:rsidRPr="00817AAD">
        <w:rPr>
          <w:rFonts w:ascii="Calibri Light" w:hAnsi="Calibri Light" w:cs="Calibri Light"/>
          <w:color w:val="000000" w:themeColor="text1"/>
          <w:sz w:val="22"/>
          <w:szCs w:val="22"/>
          <w:lang w:val="en-GB"/>
        </w:rPr>
        <w:t>!</w:t>
      </w:r>
    </w:p>
    <w:p w:rsidR="006C3E2F" w:rsidRPr="00817AAD" w:rsidRDefault="006C3E2F" w:rsidP="006C3E2F">
      <w:pPr>
        <w:ind w:left="-90" w:right="-141"/>
        <w:jc w:val="both"/>
        <w:rPr>
          <w:rFonts w:ascii="Calibri Light" w:hAnsi="Calibri Light" w:cs="Calibri Light"/>
          <w:color w:val="000000" w:themeColor="text1"/>
          <w:sz w:val="22"/>
          <w:szCs w:val="22"/>
          <w:lang w:val="en-GB"/>
        </w:rPr>
      </w:pPr>
    </w:p>
    <w:p w:rsidR="00D03B5B" w:rsidRPr="00817AAD" w:rsidRDefault="00835E30" w:rsidP="00630BD8">
      <w:pPr>
        <w:ind w:left="-90" w:right="-141"/>
        <w:jc w:val="both"/>
        <w:rPr>
          <w:rFonts w:ascii="Calibri Light" w:hAnsi="Calibri Light" w:cs="Calibri Light"/>
          <w:b/>
          <w:color w:val="000000" w:themeColor="text1"/>
          <w:sz w:val="22"/>
          <w:szCs w:val="22"/>
          <w:lang w:val="en-GB"/>
        </w:rPr>
      </w:pPr>
      <w:r w:rsidRPr="00817AAD">
        <w:rPr>
          <w:rFonts w:ascii="Calibri Light" w:hAnsi="Calibri Light" w:cs="Calibri Light"/>
          <w:b/>
          <w:bCs/>
          <w:color w:val="000000" w:themeColor="text1"/>
          <w:sz w:val="22"/>
          <w:szCs w:val="22"/>
          <w:lang w:val="en-GB"/>
        </w:rPr>
        <w:t xml:space="preserve">Beautiful scenery. Great hiking. Plenty of fun! </w:t>
      </w:r>
    </w:p>
    <w:p w:rsidR="008D7939" w:rsidRPr="00817AAD" w:rsidRDefault="006C3E2F" w:rsidP="00835E30">
      <w:pPr>
        <w:ind w:left="-90" w:right="-142"/>
        <w:jc w:val="both"/>
        <w:rPr>
          <w:rFonts w:ascii="Calibri Light" w:hAnsi="Calibri Light" w:cs="Calibri Light"/>
          <w:color w:val="000000" w:themeColor="text1"/>
          <w:sz w:val="22"/>
          <w:szCs w:val="22"/>
          <w:lang w:val="en-GB"/>
        </w:rPr>
      </w:pPr>
      <w:r w:rsidRPr="00817AAD">
        <w:rPr>
          <w:rFonts w:ascii="Calibri Light" w:hAnsi="Calibri Light" w:cs="Calibri Light"/>
          <w:color w:val="000000" w:themeColor="text1"/>
          <w:sz w:val="22"/>
          <w:szCs w:val="22"/>
          <w:lang w:val="en-GB"/>
        </w:rPr>
        <w:t xml:space="preserve">Mr. Luc Maurice, the founder of Le Groupe Maurice, kicked off the </w:t>
      </w:r>
      <w:r w:rsidR="00C830C8">
        <w:rPr>
          <w:rFonts w:ascii="Calibri Light" w:hAnsi="Calibri Light" w:cs="Calibri Light"/>
          <w:color w:val="000000" w:themeColor="text1"/>
          <w:sz w:val="22"/>
          <w:szCs w:val="22"/>
          <w:lang w:val="en-GB"/>
        </w:rPr>
        <w:t>challenge</w:t>
      </w:r>
      <w:r w:rsidRPr="00817AAD">
        <w:rPr>
          <w:rFonts w:ascii="Calibri Light" w:hAnsi="Calibri Light" w:cs="Calibri Light"/>
          <w:color w:val="000000" w:themeColor="text1"/>
          <w:sz w:val="22"/>
          <w:szCs w:val="22"/>
          <w:lang w:val="en-GB"/>
        </w:rPr>
        <w:t xml:space="preserve"> at 10 a.m. sharp</w:t>
      </w:r>
      <w:r w:rsidRPr="00817AAD">
        <w:rPr>
          <w:rFonts w:ascii="Calibri Light" w:hAnsi="Calibri Light" w:cs="Calibri Light"/>
          <w:color w:val="000000" w:themeColor="text1"/>
          <w:sz w:val="22"/>
          <w:szCs w:val="22"/>
          <w:lang w:val="en-GB"/>
        </w:rPr>
        <w:t>. Adults and children alike walked through the</w:t>
      </w:r>
      <w:r w:rsidR="00BC53BB" w:rsidRPr="00817AAD">
        <w:rPr>
          <w:rFonts w:ascii="Calibri Light" w:hAnsi="Calibri Light" w:cs="Calibri Light"/>
          <w:color w:val="000000" w:themeColor="text1"/>
          <w:sz w:val="22"/>
          <w:szCs w:val="22"/>
          <w:lang w:val="en-GB"/>
        </w:rPr>
        <w:t xml:space="preserve"> picturesque</w:t>
      </w:r>
      <w:r w:rsidRPr="00817AAD">
        <w:rPr>
          <w:rFonts w:ascii="Calibri Light" w:hAnsi="Calibri Light" w:cs="Calibri Light"/>
          <w:color w:val="000000" w:themeColor="text1"/>
          <w:sz w:val="22"/>
          <w:szCs w:val="22"/>
          <w:lang w:val="en-GB"/>
        </w:rPr>
        <w:t xml:space="preserve"> forest </w:t>
      </w:r>
      <w:r w:rsidR="00BC53BB" w:rsidRPr="00817AAD">
        <w:rPr>
          <w:rFonts w:ascii="Calibri Light" w:hAnsi="Calibri Light" w:cs="Calibri Light"/>
          <w:color w:val="000000" w:themeColor="text1"/>
          <w:sz w:val="22"/>
          <w:szCs w:val="22"/>
          <w:lang w:val="en-GB"/>
        </w:rPr>
        <w:t>and valleys along</w:t>
      </w:r>
      <w:r w:rsidRPr="00817AAD">
        <w:rPr>
          <w:rFonts w:ascii="Calibri Light" w:hAnsi="Calibri Light" w:cs="Calibri Light"/>
          <w:color w:val="000000" w:themeColor="text1"/>
          <w:sz w:val="22"/>
          <w:szCs w:val="22"/>
          <w:lang w:val="en-GB"/>
        </w:rPr>
        <w:t xml:space="preserve"> a 4 km trail</w:t>
      </w:r>
      <w:r w:rsidR="00BC53BB" w:rsidRPr="00817AAD">
        <w:rPr>
          <w:rFonts w:ascii="Calibri Light" w:hAnsi="Calibri Light" w:cs="Calibri Light"/>
          <w:color w:val="000000" w:themeColor="text1"/>
          <w:sz w:val="22"/>
          <w:szCs w:val="22"/>
          <w:lang w:val="en-GB"/>
        </w:rPr>
        <w:t>, much</w:t>
      </w:r>
      <w:r w:rsidRPr="00817AAD">
        <w:rPr>
          <w:rFonts w:ascii="Calibri Light" w:hAnsi="Calibri Light" w:cs="Calibri Light"/>
          <w:color w:val="000000" w:themeColor="text1"/>
          <w:sz w:val="22"/>
          <w:szCs w:val="22"/>
          <w:lang w:val="en-GB"/>
        </w:rPr>
        <w:t xml:space="preserve"> to the</w:t>
      </w:r>
      <w:r w:rsidR="00835E30" w:rsidRPr="00817AAD">
        <w:rPr>
          <w:rFonts w:ascii="Calibri Light" w:hAnsi="Calibri Light" w:cs="Calibri Light"/>
          <w:color w:val="000000" w:themeColor="text1"/>
          <w:sz w:val="22"/>
          <w:szCs w:val="22"/>
          <w:lang w:val="en-GB"/>
        </w:rPr>
        <w:t>ir delight.</w:t>
      </w:r>
    </w:p>
    <w:p w:rsidR="00835E30" w:rsidRPr="00817AAD" w:rsidRDefault="00835E30" w:rsidP="00835E30">
      <w:pPr>
        <w:ind w:left="-90" w:right="-142"/>
        <w:jc w:val="both"/>
        <w:rPr>
          <w:rFonts w:ascii="Calibri Light" w:hAnsi="Calibri Light" w:cs="Calibri Light"/>
          <w:color w:val="000000" w:themeColor="text1"/>
          <w:sz w:val="22"/>
          <w:szCs w:val="22"/>
          <w:lang w:val="en-GB"/>
        </w:rPr>
      </w:pPr>
    </w:p>
    <w:p w:rsidR="00835E30" w:rsidRPr="00817AAD" w:rsidRDefault="00835E30" w:rsidP="00835E30">
      <w:pPr>
        <w:ind w:left="-90" w:right="-142"/>
        <w:jc w:val="both"/>
        <w:rPr>
          <w:rFonts w:ascii="Calibri Light" w:hAnsi="Calibri Light" w:cs="Calibri Light"/>
          <w:color w:val="000000" w:themeColor="text1"/>
          <w:sz w:val="22"/>
          <w:szCs w:val="22"/>
          <w:lang w:val="en-GB"/>
        </w:rPr>
      </w:pPr>
      <w:r w:rsidRPr="00817AAD">
        <w:rPr>
          <w:rFonts w:ascii="Calibri Light" w:hAnsi="Calibri Light" w:cs="Calibri Light"/>
          <w:color w:val="000000" w:themeColor="text1"/>
          <w:sz w:val="22"/>
          <w:szCs w:val="22"/>
          <w:lang w:val="en-GB"/>
        </w:rPr>
        <w:t>Luc Maurice, a</w:t>
      </w:r>
      <w:r w:rsidR="009434F8" w:rsidRPr="00817AAD">
        <w:rPr>
          <w:rFonts w:ascii="Calibri Light" w:hAnsi="Calibri Light" w:cs="Calibri Light"/>
          <w:color w:val="000000" w:themeColor="text1"/>
          <w:sz w:val="22"/>
          <w:szCs w:val="22"/>
          <w:lang w:val="en-GB"/>
        </w:rPr>
        <w:t xml:space="preserve">n </w:t>
      </w:r>
      <w:r w:rsidRPr="00817AAD">
        <w:rPr>
          <w:rFonts w:ascii="Calibri Light" w:hAnsi="Calibri Light" w:cs="Calibri Light"/>
          <w:color w:val="000000" w:themeColor="text1"/>
          <w:sz w:val="22"/>
          <w:szCs w:val="22"/>
          <w:lang w:val="en-GB"/>
        </w:rPr>
        <w:t>athlete</w:t>
      </w:r>
      <w:r w:rsidR="009434F8" w:rsidRPr="00817AAD">
        <w:rPr>
          <w:rFonts w:ascii="Calibri Light" w:hAnsi="Calibri Light" w:cs="Calibri Light"/>
          <w:color w:val="000000" w:themeColor="text1"/>
          <w:sz w:val="22"/>
          <w:szCs w:val="22"/>
          <w:lang w:val="en-GB"/>
        </w:rPr>
        <w:t xml:space="preserve"> in his own right</w:t>
      </w:r>
      <w:r w:rsidRPr="00817AAD">
        <w:rPr>
          <w:rFonts w:ascii="Calibri Light" w:hAnsi="Calibri Light" w:cs="Calibri Light"/>
          <w:color w:val="000000" w:themeColor="text1"/>
          <w:sz w:val="22"/>
          <w:szCs w:val="22"/>
          <w:lang w:val="en-GB"/>
        </w:rPr>
        <w:t xml:space="preserve">, was </w:t>
      </w:r>
      <w:r w:rsidR="00C830C8">
        <w:rPr>
          <w:rFonts w:ascii="Calibri Light" w:hAnsi="Calibri Light" w:cs="Calibri Light"/>
          <w:color w:val="000000" w:themeColor="text1"/>
          <w:sz w:val="22"/>
          <w:szCs w:val="22"/>
          <w:lang w:val="en-GB"/>
        </w:rPr>
        <w:t>happy</w:t>
      </w:r>
      <w:r w:rsidRPr="00817AAD">
        <w:rPr>
          <w:rFonts w:ascii="Calibri Light" w:hAnsi="Calibri Light" w:cs="Calibri Light"/>
          <w:color w:val="000000" w:themeColor="text1"/>
          <w:sz w:val="22"/>
          <w:szCs w:val="22"/>
          <w:lang w:val="en-GB"/>
        </w:rPr>
        <w:t xml:space="preserve"> to congratulate the participants</w:t>
      </w:r>
      <w:r w:rsidR="007C2187">
        <w:rPr>
          <w:rFonts w:ascii="Calibri Light" w:hAnsi="Calibri Light" w:cs="Calibri Light"/>
          <w:color w:val="000000" w:themeColor="text1"/>
          <w:sz w:val="22"/>
          <w:szCs w:val="22"/>
          <w:lang w:val="en-GB"/>
        </w:rPr>
        <w:t xml:space="preserve"> at the finish line</w:t>
      </w:r>
      <w:r w:rsidRPr="00817AAD">
        <w:rPr>
          <w:rFonts w:ascii="Calibri Light" w:hAnsi="Calibri Light" w:cs="Calibri Light"/>
          <w:color w:val="000000" w:themeColor="text1"/>
          <w:sz w:val="22"/>
          <w:szCs w:val="22"/>
          <w:lang w:val="en-GB"/>
        </w:rPr>
        <w:t xml:space="preserve"> for having taken up th</w:t>
      </w:r>
      <w:r w:rsidR="009434F8" w:rsidRPr="00817AAD">
        <w:rPr>
          <w:rFonts w:ascii="Calibri Light" w:hAnsi="Calibri Light" w:cs="Calibri Light"/>
          <w:color w:val="000000" w:themeColor="text1"/>
          <w:sz w:val="22"/>
          <w:szCs w:val="22"/>
          <w:lang w:val="en-GB"/>
        </w:rPr>
        <w:t>e</w:t>
      </w:r>
      <w:r w:rsidRPr="00817AAD">
        <w:rPr>
          <w:rFonts w:ascii="Calibri Light" w:hAnsi="Calibri Light" w:cs="Calibri Light"/>
          <w:color w:val="000000" w:themeColor="text1"/>
          <w:sz w:val="22"/>
          <w:szCs w:val="22"/>
          <w:lang w:val="en-GB"/>
        </w:rPr>
        <w:t xml:space="preserve"> challenge</w:t>
      </w:r>
      <w:r w:rsidR="009434F8" w:rsidRPr="00817AAD">
        <w:rPr>
          <w:rFonts w:ascii="Calibri Light" w:hAnsi="Calibri Light" w:cs="Calibri Light"/>
          <w:color w:val="000000" w:themeColor="text1"/>
          <w:sz w:val="22"/>
          <w:szCs w:val="22"/>
          <w:lang w:val="en-GB"/>
        </w:rPr>
        <w:t>.</w:t>
      </w:r>
      <w:r w:rsidRPr="00817AAD">
        <w:rPr>
          <w:rFonts w:ascii="Calibri Light" w:hAnsi="Calibri Light" w:cs="Calibri Light"/>
          <w:color w:val="000000" w:themeColor="text1"/>
          <w:sz w:val="22"/>
          <w:szCs w:val="22"/>
          <w:lang w:val="en-GB"/>
        </w:rPr>
        <w:t xml:space="preserve"> </w:t>
      </w:r>
      <w:r w:rsidRPr="007C2187">
        <w:rPr>
          <w:rFonts w:ascii="Calibri Light" w:hAnsi="Calibri Light" w:cs="Calibri Light"/>
          <w:i/>
          <w:color w:val="000000" w:themeColor="text1"/>
          <w:sz w:val="22"/>
          <w:szCs w:val="22"/>
          <w:lang w:val="en-GB"/>
        </w:rPr>
        <w:t>“Le Groupe Maurice is proud to support this type of activity, which both promotes physical exercise and br</w:t>
      </w:r>
      <w:r w:rsidR="009434F8" w:rsidRPr="007C2187">
        <w:rPr>
          <w:rFonts w:ascii="Calibri Light" w:hAnsi="Calibri Light" w:cs="Calibri Light"/>
          <w:i/>
          <w:color w:val="000000" w:themeColor="text1"/>
          <w:sz w:val="22"/>
          <w:szCs w:val="22"/>
          <w:lang w:val="en-GB"/>
        </w:rPr>
        <w:t xml:space="preserve">ings </w:t>
      </w:r>
      <w:r w:rsidRPr="007C2187">
        <w:rPr>
          <w:rFonts w:ascii="Calibri Light" w:hAnsi="Calibri Light" w:cs="Calibri Light"/>
          <w:i/>
          <w:color w:val="000000" w:themeColor="text1"/>
          <w:sz w:val="22"/>
          <w:szCs w:val="22"/>
          <w:lang w:val="en-GB"/>
        </w:rPr>
        <w:t>seniors</w:t>
      </w:r>
      <w:r w:rsidR="009434F8" w:rsidRPr="007C2187">
        <w:rPr>
          <w:rFonts w:ascii="Calibri Light" w:hAnsi="Calibri Light" w:cs="Calibri Light"/>
          <w:i/>
          <w:color w:val="000000" w:themeColor="text1"/>
          <w:sz w:val="22"/>
          <w:szCs w:val="22"/>
          <w:lang w:val="en-GB"/>
        </w:rPr>
        <w:t xml:space="preserve"> out of isolation</w:t>
      </w:r>
      <w:r w:rsidRPr="007C2187">
        <w:rPr>
          <w:rFonts w:ascii="Calibri Light" w:hAnsi="Calibri Light" w:cs="Calibri Light"/>
          <w:i/>
          <w:color w:val="000000" w:themeColor="text1"/>
          <w:sz w:val="22"/>
          <w:szCs w:val="22"/>
          <w:lang w:val="en-GB"/>
        </w:rPr>
        <w:t xml:space="preserve">, values </w:t>
      </w:r>
      <w:r w:rsidR="009434F8" w:rsidRPr="007C2187">
        <w:rPr>
          <w:rFonts w:ascii="Calibri Light" w:hAnsi="Calibri Light" w:cs="Calibri Light"/>
          <w:i/>
          <w:color w:val="000000" w:themeColor="text1"/>
          <w:sz w:val="22"/>
          <w:szCs w:val="22"/>
          <w:lang w:val="en-GB"/>
        </w:rPr>
        <w:t>which are at</w:t>
      </w:r>
      <w:r w:rsidRPr="007C2187">
        <w:rPr>
          <w:rFonts w:ascii="Calibri Light" w:hAnsi="Calibri Light" w:cs="Calibri Light"/>
          <w:i/>
          <w:color w:val="000000" w:themeColor="text1"/>
          <w:sz w:val="22"/>
          <w:szCs w:val="22"/>
          <w:lang w:val="en-GB"/>
        </w:rPr>
        <w:t xml:space="preserve"> the heart of our organization</w:t>
      </w:r>
      <w:r w:rsidR="009434F8" w:rsidRPr="007C2187">
        <w:rPr>
          <w:rFonts w:ascii="Calibri Light" w:hAnsi="Calibri Light" w:cs="Calibri Light"/>
          <w:i/>
          <w:color w:val="000000" w:themeColor="text1"/>
          <w:sz w:val="22"/>
          <w:szCs w:val="22"/>
          <w:lang w:val="en-GB"/>
        </w:rPr>
        <w:t>!</w:t>
      </w:r>
      <w:r w:rsidRPr="007C2187">
        <w:rPr>
          <w:rFonts w:ascii="Calibri Light" w:hAnsi="Calibri Light" w:cs="Calibri Light"/>
          <w:i/>
          <w:color w:val="000000" w:themeColor="text1"/>
          <w:sz w:val="22"/>
          <w:szCs w:val="22"/>
          <w:lang w:val="en-GB"/>
        </w:rPr>
        <w:t>”</w:t>
      </w:r>
      <w:r w:rsidRPr="00817AAD">
        <w:rPr>
          <w:rFonts w:ascii="Calibri Light" w:hAnsi="Calibri Light" w:cs="Calibri Light"/>
          <w:color w:val="000000" w:themeColor="text1"/>
          <w:sz w:val="22"/>
          <w:szCs w:val="22"/>
          <w:lang w:val="en-GB"/>
        </w:rPr>
        <w:t xml:space="preserve"> </w:t>
      </w:r>
      <w:r w:rsidR="009434F8" w:rsidRPr="00817AAD">
        <w:rPr>
          <w:rFonts w:ascii="Calibri Light" w:hAnsi="Calibri Light" w:cs="Calibri Light"/>
          <w:color w:val="000000" w:themeColor="text1"/>
          <w:sz w:val="22"/>
          <w:szCs w:val="22"/>
          <w:lang w:val="en-GB"/>
        </w:rPr>
        <w:t>exclaimed</w:t>
      </w:r>
      <w:r w:rsidRPr="00817AAD">
        <w:rPr>
          <w:rFonts w:ascii="Calibri Light" w:hAnsi="Calibri Light" w:cs="Calibri Light"/>
          <w:color w:val="000000" w:themeColor="text1"/>
          <w:sz w:val="22"/>
          <w:szCs w:val="22"/>
          <w:lang w:val="en-GB"/>
        </w:rPr>
        <w:t xml:space="preserve"> </w:t>
      </w:r>
      <w:r w:rsidR="009434F8" w:rsidRPr="00817AAD">
        <w:rPr>
          <w:rFonts w:ascii="Calibri Light" w:hAnsi="Calibri Light" w:cs="Calibri Light"/>
          <w:color w:val="000000" w:themeColor="text1"/>
          <w:sz w:val="22"/>
          <w:szCs w:val="22"/>
          <w:lang w:val="en-GB"/>
        </w:rPr>
        <w:t>Mr. Maurice.</w:t>
      </w:r>
    </w:p>
    <w:p w:rsidR="00835E30" w:rsidRPr="00817AAD" w:rsidRDefault="00835E30" w:rsidP="00835E30">
      <w:pPr>
        <w:ind w:left="-90" w:right="-142"/>
        <w:jc w:val="both"/>
        <w:rPr>
          <w:rFonts w:ascii="Calibri Light" w:hAnsi="Calibri Light" w:cs="Calibri Light"/>
          <w:color w:val="000000" w:themeColor="text1"/>
          <w:sz w:val="22"/>
          <w:szCs w:val="22"/>
          <w:lang w:val="en-GB"/>
        </w:rPr>
      </w:pPr>
    </w:p>
    <w:p w:rsidR="00976570" w:rsidRPr="00817AAD" w:rsidRDefault="009434F8" w:rsidP="00F61128">
      <w:pPr>
        <w:ind w:left="-90" w:right="-142"/>
        <w:jc w:val="both"/>
        <w:rPr>
          <w:rFonts w:ascii="Calibri Light" w:hAnsi="Calibri Light" w:cs="Calibri Light"/>
          <w:color w:val="000000" w:themeColor="text1"/>
          <w:sz w:val="22"/>
          <w:szCs w:val="22"/>
          <w:lang w:val="en-GB"/>
        </w:rPr>
      </w:pPr>
      <w:r w:rsidRPr="00817AAD">
        <w:rPr>
          <w:rFonts w:ascii="Calibri Light" w:hAnsi="Calibri Light" w:cs="Calibri Light"/>
          <w:color w:val="000000" w:themeColor="text1"/>
          <w:sz w:val="22"/>
          <w:szCs w:val="22"/>
          <w:lang w:val="en-GB"/>
        </w:rPr>
        <w:t xml:space="preserve">Once the challenge was over, the </w:t>
      </w:r>
      <w:r w:rsidR="00F61128" w:rsidRPr="00817AAD">
        <w:rPr>
          <w:rFonts w:ascii="Calibri Light" w:hAnsi="Calibri Light" w:cs="Calibri Light"/>
          <w:color w:val="000000" w:themeColor="text1"/>
          <w:sz w:val="22"/>
          <w:szCs w:val="22"/>
          <w:lang w:val="en-GB"/>
        </w:rPr>
        <w:t xml:space="preserve">invigorated </w:t>
      </w:r>
      <w:r w:rsidRPr="00817AAD">
        <w:rPr>
          <w:rFonts w:ascii="Calibri Light" w:hAnsi="Calibri Light" w:cs="Calibri Light"/>
          <w:color w:val="000000" w:themeColor="text1"/>
          <w:sz w:val="22"/>
          <w:szCs w:val="22"/>
          <w:lang w:val="en-GB"/>
        </w:rPr>
        <w:t>walkers were able to enjoy a tasty broth offered by the Les Jardins du Campanile residence in Shawinigan</w:t>
      </w:r>
      <w:r w:rsidR="00F61128" w:rsidRPr="00817AAD">
        <w:rPr>
          <w:rFonts w:ascii="Calibri Light" w:hAnsi="Calibri Light" w:cs="Calibri Light"/>
          <w:color w:val="000000" w:themeColor="text1"/>
          <w:sz w:val="22"/>
          <w:szCs w:val="22"/>
          <w:lang w:val="en-GB"/>
        </w:rPr>
        <w:t xml:space="preserve"> –</w:t>
      </w:r>
      <w:r w:rsidRPr="00817AAD">
        <w:rPr>
          <w:rFonts w:ascii="Calibri Light" w:hAnsi="Calibri Light" w:cs="Calibri Light"/>
          <w:color w:val="000000" w:themeColor="text1"/>
          <w:sz w:val="22"/>
          <w:szCs w:val="22"/>
          <w:lang w:val="en-GB"/>
        </w:rPr>
        <w:t xml:space="preserve"> in addition to enjoying a meal under the marquee to end this memorable day.</w:t>
      </w:r>
    </w:p>
    <w:p w:rsidR="00F61128" w:rsidRPr="00817AAD" w:rsidRDefault="00F61128" w:rsidP="00F61128">
      <w:pPr>
        <w:ind w:left="-90" w:right="-142"/>
        <w:jc w:val="both"/>
        <w:rPr>
          <w:rFonts w:ascii="Calibri Light" w:hAnsi="Calibri Light" w:cs="Calibri Light"/>
          <w:color w:val="000000" w:themeColor="text1"/>
          <w:sz w:val="22"/>
          <w:szCs w:val="22"/>
          <w:lang w:val="en-GB"/>
        </w:rPr>
      </w:pPr>
    </w:p>
    <w:p w:rsidR="00877CE1" w:rsidRPr="00817AAD" w:rsidRDefault="00877CE1" w:rsidP="00877CE1">
      <w:pPr>
        <w:ind w:left="-90" w:right="-141" w:hanging="52"/>
        <w:jc w:val="both"/>
        <w:rPr>
          <w:ins w:id="1" w:author="Howard Schrier" w:date="2022-09-13T13:45:00Z"/>
          <w:rFonts w:ascii="Calibri Light" w:hAnsi="Calibri Light" w:cs="Calibri Light"/>
          <w:b/>
          <w:bCs/>
          <w:color w:val="000000" w:themeColor="text1"/>
          <w:sz w:val="22"/>
          <w:szCs w:val="22"/>
          <w:lang w:val="en-GB"/>
        </w:rPr>
      </w:pPr>
      <w:ins w:id="2" w:author="Howard Schrier" w:date="2022-09-13T13:45:00Z">
        <w:r w:rsidRPr="00817AAD">
          <w:rPr>
            <w:rFonts w:ascii="Calibri Light" w:hAnsi="Calibri Light" w:cs="Calibri Light"/>
            <w:b/>
            <w:bCs/>
            <w:color w:val="000000" w:themeColor="text1"/>
            <w:sz w:val="22"/>
            <w:szCs w:val="22"/>
            <w:lang w:val="en-GB"/>
          </w:rPr>
          <w:t>About Le Groupe Maurice</w:t>
        </w:r>
      </w:ins>
    </w:p>
    <w:p w:rsidR="00877CE1" w:rsidRPr="00817AAD" w:rsidRDefault="00877CE1" w:rsidP="00630BD8">
      <w:pPr>
        <w:ind w:left="-142" w:right="-432"/>
        <w:jc w:val="both"/>
        <w:rPr>
          <w:ins w:id="3" w:author="Howard Schrier" w:date="2022-09-13T13:45:00Z"/>
          <w:rFonts w:ascii="Calibri Light" w:hAnsi="Calibri Light" w:cs="Calibri Light"/>
          <w:color w:val="000000" w:themeColor="text1"/>
          <w:sz w:val="22"/>
          <w:szCs w:val="22"/>
          <w:lang w:val="en-GB"/>
        </w:rPr>
      </w:pPr>
      <w:ins w:id="4" w:author="Howard Schrier" w:date="2022-09-13T13:45:00Z">
        <w:r w:rsidRPr="00817AAD">
          <w:rPr>
            <w:rFonts w:ascii="Calibri Light" w:hAnsi="Calibri Light" w:cs="Calibri Light"/>
            <w:color w:val="000000" w:themeColor="text1"/>
            <w:sz w:val="22"/>
            <w:szCs w:val="22"/>
            <w:lang w:val="en-GB"/>
          </w:rPr>
          <w:t>Le Groupe Maurice (</w:t>
        </w:r>
        <w:proofErr w:type="spellStart"/>
        <w:r w:rsidRPr="00817AAD">
          <w:rPr>
            <w:rFonts w:ascii="Calibri Light" w:hAnsi="Calibri Light" w:cs="Calibri Light"/>
            <w:color w:val="000000" w:themeColor="text1"/>
            <w:sz w:val="22"/>
            <w:szCs w:val="22"/>
            <w:lang w:val="en-GB"/>
          </w:rPr>
          <w:t>LGM</w:t>
        </w:r>
        <w:proofErr w:type="spellEnd"/>
        <w:r w:rsidRPr="00817AAD">
          <w:rPr>
            <w:rFonts w:ascii="Calibri Light" w:hAnsi="Calibri Light" w:cs="Calibri Light"/>
            <w:color w:val="000000" w:themeColor="text1"/>
            <w:sz w:val="22"/>
            <w:szCs w:val="22"/>
            <w:lang w:val="en-GB"/>
          </w:rPr>
          <w:t xml:space="preserve">) is a leader in the design, development and management of modern residences for autonomous and semi-autonomous seniors in Quebec. Founded in 1998, the company now has over 2,000 employees, a seasoned management team with deep industry knowledge and an unparalleled reputation in both development and operations. </w:t>
        </w:r>
        <w:proofErr w:type="spellStart"/>
        <w:r w:rsidRPr="00817AAD">
          <w:rPr>
            <w:rFonts w:ascii="Calibri Light" w:hAnsi="Calibri Light" w:cs="Calibri Light"/>
            <w:color w:val="000000" w:themeColor="text1"/>
            <w:sz w:val="22"/>
            <w:szCs w:val="22"/>
            <w:lang w:val="en-GB"/>
          </w:rPr>
          <w:t>LGM</w:t>
        </w:r>
        <w:proofErr w:type="spellEnd"/>
        <w:r w:rsidRPr="00817AAD">
          <w:rPr>
            <w:rFonts w:ascii="Calibri Light" w:hAnsi="Calibri Light" w:cs="Calibri Light"/>
            <w:color w:val="000000" w:themeColor="text1"/>
            <w:sz w:val="22"/>
            <w:szCs w:val="22"/>
            <w:lang w:val="en-GB"/>
          </w:rPr>
          <w:t xml:space="preserve"> has grown from a single property in 2000, to thirty-four communities, all purpose-built and maintained to the strictest industry standards. </w:t>
        </w:r>
        <w:proofErr w:type="spellStart"/>
        <w:r w:rsidRPr="00817AAD">
          <w:rPr>
            <w:rFonts w:ascii="Calibri Light" w:hAnsi="Calibri Light" w:cs="Calibri Light"/>
            <w:color w:val="000000" w:themeColor="text1"/>
            <w:sz w:val="22"/>
            <w:szCs w:val="22"/>
            <w:lang w:val="en-GB"/>
          </w:rPr>
          <w:t>LGM</w:t>
        </w:r>
        <w:proofErr w:type="spellEnd"/>
        <w:r w:rsidRPr="00817AAD">
          <w:rPr>
            <w:rFonts w:ascii="Calibri Light" w:hAnsi="Calibri Light" w:cs="Calibri Light"/>
            <w:color w:val="000000" w:themeColor="text1"/>
            <w:sz w:val="22"/>
            <w:szCs w:val="22"/>
            <w:lang w:val="en-GB"/>
          </w:rPr>
          <w:t xml:space="preserve"> is a highly regarded brand that embodies the concept of "better ageing", much to the delight of its cherished residents. </w:t>
        </w:r>
      </w:ins>
    </w:p>
    <w:p w:rsidR="00D03B5B" w:rsidRPr="00817AAD" w:rsidDel="00877CE1" w:rsidRDefault="00D03B5B" w:rsidP="00877CE1">
      <w:pPr>
        <w:ind w:left="-90" w:right="-141" w:hanging="52"/>
        <w:jc w:val="both"/>
        <w:rPr>
          <w:del w:id="5" w:author="Howard Schrier" w:date="2022-09-13T13:45:00Z"/>
          <w:rFonts w:ascii="Calibri Light" w:hAnsi="Calibri Light" w:cs="Calibri Light"/>
          <w:bCs/>
          <w:color w:val="000000" w:themeColor="text1"/>
          <w:sz w:val="22"/>
          <w:szCs w:val="22"/>
          <w:lang w:val="en-GB"/>
        </w:rPr>
      </w:pPr>
      <w:del w:id="6" w:author="Howard Schrier" w:date="2022-09-13T13:45:00Z">
        <w:r w:rsidRPr="00817AAD" w:rsidDel="00877CE1">
          <w:rPr>
            <w:rFonts w:ascii="Calibri Light" w:hAnsi="Calibri Light" w:cs="Calibri Light"/>
            <w:color w:val="000000" w:themeColor="text1"/>
            <w:sz w:val="22"/>
            <w:szCs w:val="22"/>
            <w:lang w:val="en-GB"/>
          </w:rPr>
          <w:delText>Le Groupe Maurice (LGM) est un chef de file québécois en matière de conception, de développement et de gestion de résidences d’avant-garde pour personnes âgées autonomes et semi-autonomes. Fondé en 1998, il compte désormais plus de 2000 employés, une équipe de direction chevronnée ayant une connaissance approfondie de l’industrie et une réputation hors pair tant au niveau du développement que des opérations. LGM est passé d’une seule résidence, en l’an 2000, à 3</w:delText>
        </w:r>
        <w:r w:rsidR="00F20D3C" w:rsidRPr="00817AAD" w:rsidDel="00877CE1">
          <w:rPr>
            <w:rFonts w:ascii="Calibri Light" w:hAnsi="Calibri Light" w:cs="Calibri Light"/>
            <w:color w:val="000000" w:themeColor="text1"/>
            <w:sz w:val="22"/>
            <w:szCs w:val="22"/>
            <w:lang w:val="en-GB"/>
          </w:rPr>
          <w:delText>4</w:delText>
        </w:r>
        <w:r w:rsidRPr="00817AAD" w:rsidDel="00877CE1">
          <w:rPr>
            <w:rFonts w:ascii="Calibri Light" w:hAnsi="Calibri Light" w:cs="Calibri Light"/>
            <w:color w:val="000000" w:themeColor="text1"/>
            <w:sz w:val="22"/>
            <w:szCs w:val="22"/>
            <w:lang w:val="en-GB"/>
          </w:rPr>
          <w:delText xml:space="preserve"> aujourd’hui, toutes construites et gérées selon les plus hauts standards de l’industrie, mais aussi et surtout en fonction des besoins et attentes des aînés qui choisissent d’y habiter. LGM est une marque très respectée qui met en lumière, voire incarne le concept du « mieux-vieillir » et dont la réputation et la notoriété ne sont plus à faire.</w:delText>
        </w:r>
      </w:del>
    </w:p>
    <w:p w:rsidR="00D03B5B" w:rsidRPr="00817AAD" w:rsidRDefault="00D03B5B" w:rsidP="00877CE1">
      <w:pPr>
        <w:ind w:left="-90" w:right="-141" w:hanging="52"/>
        <w:jc w:val="both"/>
        <w:rPr>
          <w:rFonts w:ascii="Calibri Light" w:hAnsi="Calibri Light" w:cs="Calibri Light"/>
          <w:color w:val="000000" w:themeColor="text1"/>
          <w:sz w:val="22"/>
          <w:szCs w:val="22"/>
          <w:lang w:val="en-GB"/>
        </w:rPr>
      </w:pPr>
    </w:p>
    <w:p w:rsidR="00D03B5B" w:rsidRPr="00817AAD" w:rsidRDefault="00D03B5B" w:rsidP="00D03B5B">
      <w:pPr>
        <w:ind w:left="-142" w:right="-141"/>
        <w:jc w:val="center"/>
        <w:rPr>
          <w:rFonts w:ascii="Calibri Light" w:hAnsi="Calibri Light" w:cs="Calibri Light"/>
          <w:color w:val="000000" w:themeColor="text1"/>
          <w:sz w:val="22"/>
          <w:szCs w:val="22"/>
          <w:lang w:val="en-GB"/>
        </w:rPr>
      </w:pPr>
      <w:r w:rsidRPr="00817AAD">
        <w:rPr>
          <w:rFonts w:ascii="Calibri Light" w:hAnsi="Calibri Light" w:cs="Calibri Light"/>
          <w:color w:val="000000" w:themeColor="text1"/>
          <w:sz w:val="22"/>
          <w:szCs w:val="22"/>
          <w:lang w:val="en-GB"/>
        </w:rPr>
        <w:t>- 30 –</w:t>
      </w:r>
    </w:p>
    <w:p w:rsidR="00D03B5B" w:rsidRPr="00817AAD" w:rsidRDefault="00D03B5B" w:rsidP="00D03B5B">
      <w:pPr>
        <w:ind w:left="-142" w:right="-141"/>
        <w:jc w:val="center"/>
        <w:rPr>
          <w:rFonts w:ascii="Calibri Light" w:hAnsi="Calibri Light" w:cs="Calibri Light"/>
          <w:color w:val="000000" w:themeColor="text1"/>
          <w:sz w:val="22"/>
          <w:szCs w:val="22"/>
          <w:lang w:val="en-GB"/>
        </w:rPr>
      </w:pPr>
    </w:p>
    <w:p w:rsidR="00877CE1" w:rsidRPr="00817AAD" w:rsidRDefault="00877CE1" w:rsidP="00877CE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2" w:right="-141"/>
        <w:jc w:val="both"/>
        <w:rPr>
          <w:rFonts w:ascii="Calibri Light" w:hAnsi="Calibri Light" w:cs="Calibri Light"/>
          <w:b/>
          <w:bCs/>
          <w:color w:val="000000" w:themeColor="text1"/>
          <w:sz w:val="22"/>
          <w:szCs w:val="22"/>
          <w:lang w:val="en-GB"/>
        </w:rPr>
      </w:pPr>
      <w:r w:rsidRPr="00817AAD">
        <w:rPr>
          <w:rFonts w:ascii="Calibri Light" w:hAnsi="Calibri Light" w:cs="Calibri Light"/>
          <w:b/>
          <w:bCs/>
          <w:color w:val="000000" w:themeColor="text1"/>
          <w:sz w:val="22"/>
          <w:szCs w:val="22"/>
          <w:lang w:val="en-GB"/>
        </w:rPr>
        <w:t xml:space="preserve">Information / Media Contact </w:t>
      </w:r>
    </w:p>
    <w:p w:rsidR="00877CE1" w:rsidRPr="00817AAD" w:rsidRDefault="00877CE1" w:rsidP="00877CE1">
      <w:pPr>
        <w:ind w:left="-142" w:right="-141"/>
        <w:jc w:val="both"/>
        <w:rPr>
          <w:rFonts w:ascii="Calibri Light" w:hAnsi="Calibri Light" w:cs="Calibri Light"/>
          <w:color w:val="000000" w:themeColor="text1"/>
          <w:sz w:val="22"/>
          <w:szCs w:val="22"/>
          <w:lang w:val="en-GB"/>
        </w:rPr>
      </w:pPr>
      <w:r w:rsidRPr="00817AAD">
        <w:rPr>
          <w:rFonts w:ascii="Calibri Light" w:hAnsi="Calibri Light" w:cs="Calibri Light"/>
          <w:color w:val="000000" w:themeColor="text1"/>
          <w:sz w:val="22"/>
          <w:szCs w:val="22"/>
          <w:lang w:val="en-GB"/>
        </w:rPr>
        <w:t>Marie-</w:t>
      </w:r>
      <w:proofErr w:type="spellStart"/>
      <w:r w:rsidRPr="00817AAD">
        <w:rPr>
          <w:rFonts w:ascii="Calibri Light" w:hAnsi="Calibri Light" w:cs="Calibri Light"/>
          <w:color w:val="000000" w:themeColor="text1"/>
          <w:sz w:val="22"/>
          <w:szCs w:val="22"/>
          <w:lang w:val="en-GB"/>
        </w:rPr>
        <w:t>Ève</w:t>
      </w:r>
      <w:proofErr w:type="spellEnd"/>
      <w:r w:rsidRPr="00817AAD">
        <w:rPr>
          <w:rFonts w:ascii="Calibri Light" w:hAnsi="Calibri Light" w:cs="Calibri Light"/>
          <w:color w:val="000000" w:themeColor="text1"/>
          <w:sz w:val="22"/>
          <w:szCs w:val="22"/>
          <w:lang w:val="en-GB"/>
        </w:rPr>
        <w:t xml:space="preserve"> </w:t>
      </w:r>
      <w:proofErr w:type="spellStart"/>
      <w:r w:rsidRPr="00817AAD">
        <w:rPr>
          <w:rFonts w:ascii="Calibri Light" w:hAnsi="Calibri Light" w:cs="Calibri Light"/>
          <w:color w:val="000000" w:themeColor="text1"/>
          <w:sz w:val="22"/>
          <w:szCs w:val="22"/>
          <w:lang w:val="en-GB"/>
        </w:rPr>
        <w:t>Généreux</w:t>
      </w:r>
      <w:proofErr w:type="spellEnd"/>
    </w:p>
    <w:p w:rsidR="00877CE1" w:rsidRPr="00817AAD" w:rsidRDefault="00877CE1" w:rsidP="00877CE1">
      <w:pPr>
        <w:ind w:left="-142" w:right="-141"/>
        <w:jc w:val="both"/>
        <w:rPr>
          <w:rFonts w:ascii="Calibri Light" w:hAnsi="Calibri Light" w:cs="Calibri Light"/>
          <w:color w:val="000000" w:themeColor="text1"/>
          <w:sz w:val="22"/>
          <w:szCs w:val="22"/>
          <w:lang w:val="en-GB"/>
        </w:rPr>
      </w:pPr>
      <w:r w:rsidRPr="00817AAD">
        <w:rPr>
          <w:rFonts w:ascii="Calibri Light" w:hAnsi="Calibri Light" w:cs="Calibri Light"/>
          <w:color w:val="000000" w:themeColor="text1"/>
          <w:sz w:val="22"/>
          <w:szCs w:val="22"/>
          <w:lang w:val="en-GB"/>
        </w:rPr>
        <w:t>Director, Corporate Communications</w:t>
      </w:r>
    </w:p>
    <w:p w:rsidR="00877CE1" w:rsidRPr="00817AAD" w:rsidRDefault="00877CE1" w:rsidP="00877CE1">
      <w:pPr>
        <w:ind w:left="-142" w:right="-141"/>
        <w:jc w:val="both"/>
        <w:rPr>
          <w:rFonts w:ascii="Calibri Light" w:hAnsi="Calibri Light" w:cs="Calibri Light"/>
          <w:color w:val="000000" w:themeColor="text1"/>
          <w:sz w:val="22"/>
          <w:szCs w:val="22"/>
          <w:lang w:val="en-GB"/>
        </w:rPr>
      </w:pPr>
      <w:r w:rsidRPr="00817AAD">
        <w:rPr>
          <w:rFonts w:ascii="Calibri Light" w:hAnsi="Calibri Light" w:cs="Calibri Light"/>
          <w:color w:val="000000" w:themeColor="text1"/>
          <w:sz w:val="22"/>
          <w:szCs w:val="22"/>
          <w:lang w:val="en-GB"/>
        </w:rPr>
        <w:t>Le Groupe Maurice</w:t>
      </w:r>
    </w:p>
    <w:p w:rsidR="00877CE1" w:rsidRPr="00817AAD" w:rsidRDefault="00877CE1" w:rsidP="00877CE1">
      <w:pPr>
        <w:ind w:left="-142" w:right="-141"/>
        <w:jc w:val="both"/>
        <w:rPr>
          <w:rFonts w:ascii="Calibri Light" w:hAnsi="Calibri Light" w:cs="Calibri Light"/>
          <w:color w:val="000000" w:themeColor="text1"/>
          <w:sz w:val="22"/>
          <w:szCs w:val="22"/>
          <w:lang w:val="en-GB"/>
        </w:rPr>
      </w:pPr>
      <w:r w:rsidRPr="00817AAD">
        <w:rPr>
          <w:rFonts w:ascii="Calibri Light" w:hAnsi="Calibri Light" w:cs="Calibri Light"/>
          <w:color w:val="000000" w:themeColor="text1"/>
          <w:sz w:val="22"/>
          <w:szCs w:val="22"/>
          <w:lang w:val="en-GB"/>
        </w:rPr>
        <w:t xml:space="preserve">438 372-1298 | </w:t>
      </w:r>
      <w:hyperlink r:id="rId8" w:history="1">
        <w:r w:rsidRPr="00817AAD">
          <w:rPr>
            <w:rStyle w:val="Hyperlink"/>
            <w:rFonts w:ascii="Calibri Light" w:hAnsi="Calibri Light" w:cs="Calibri Light"/>
            <w:color w:val="000000" w:themeColor="text1"/>
            <w:sz w:val="22"/>
            <w:szCs w:val="22"/>
            <w:lang w:val="en-GB"/>
          </w:rPr>
          <w:t>megenereux@legroupemaurice.com</w:t>
        </w:r>
      </w:hyperlink>
    </w:p>
    <w:p w:rsidR="002F6D6F" w:rsidRPr="00817AAD" w:rsidRDefault="002F6D6F" w:rsidP="00C72552">
      <w:pPr>
        <w:ind w:left="-142" w:right="-141"/>
        <w:jc w:val="both"/>
        <w:rPr>
          <w:rFonts w:ascii="Calibri Light" w:hAnsi="Calibri Light" w:cs="Calibri Light"/>
          <w:color w:val="000000" w:themeColor="text1"/>
          <w:sz w:val="22"/>
          <w:szCs w:val="22"/>
          <w:lang w:val="en-GB"/>
        </w:rPr>
      </w:pPr>
    </w:p>
    <w:bookmarkEnd w:id="0"/>
    <w:p w:rsidR="002F6D6F" w:rsidRPr="00817AAD" w:rsidRDefault="002F6D6F" w:rsidP="00D03B5B">
      <w:pPr>
        <w:ind w:left="-142" w:right="-141"/>
        <w:jc w:val="center"/>
        <w:rPr>
          <w:rFonts w:ascii="Calibri Light" w:hAnsi="Calibri Light" w:cs="Calibri Light"/>
          <w:color w:val="000000" w:themeColor="text1"/>
          <w:sz w:val="22"/>
          <w:szCs w:val="22"/>
          <w:lang w:val="en-GB"/>
        </w:rPr>
      </w:pPr>
    </w:p>
    <w:p w:rsidR="00735F8F" w:rsidRPr="00817AAD" w:rsidRDefault="00735F8F">
      <w:pPr>
        <w:ind w:left="-142" w:right="-141"/>
        <w:jc w:val="center"/>
        <w:rPr>
          <w:rFonts w:ascii="Calibri Light" w:hAnsi="Calibri Light" w:cs="Calibri Light"/>
          <w:color w:val="000000" w:themeColor="text1"/>
          <w:lang w:val="en-GB"/>
        </w:rPr>
      </w:pPr>
    </w:p>
    <w:sectPr w:rsidR="00735F8F" w:rsidRPr="00817AAD" w:rsidSect="00792D61">
      <w:pgSz w:w="12240" w:h="15840"/>
      <w:pgMar w:top="851" w:right="1325" w:bottom="993"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92811" w:rsidRDefault="00792811" w:rsidP="0004082C">
      <w:r>
        <w:separator/>
      </w:r>
    </w:p>
  </w:endnote>
  <w:endnote w:type="continuationSeparator" w:id="0">
    <w:p w:rsidR="00792811" w:rsidRDefault="00792811" w:rsidP="000408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altName w:val="Arial"/>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92811" w:rsidRDefault="00792811" w:rsidP="0004082C">
      <w:r>
        <w:separator/>
      </w:r>
    </w:p>
  </w:footnote>
  <w:footnote w:type="continuationSeparator" w:id="0">
    <w:p w:rsidR="00792811" w:rsidRDefault="00792811" w:rsidP="000408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4B2D64"/>
    <w:multiLevelType w:val="hybridMultilevel"/>
    <w:tmpl w:val="2FBEDEBA"/>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start w:val="1"/>
      <w:numFmt w:val="bullet"/>
      <w:lvlText w:val="o"/>
      <w:lvlJc w:val="left"/>
      <w:pPr>
        <w:ind w:left="3600" w:hanging="360"/>
      </w:pPr>
      <w:rPr>
        <w:rFonts w:ascii="Courier New" w:hAnsi="Courier New" w:cs="Courier New" w:hint="default"/>
      </w:rPr>
    </w:lvl>
    <w:lvl w:ilvl="5" w:tplc="0C0C0005">
      <w:start w:val="1"/>
      <w:numFmt w:val="bullet"/>
      <w:lvlText w:val=""/>
      <w:lvlJc w:val="left"/>
      <w:pPr>
        <w:ind w:left="4320" w:hanging="360"/>
      </w:pPr>
      <w:rPr>
        <w:rFonts w:ascii="Wingdings" w:hAnsi="Wingdings" w:hint="default"/>
      </w:rPr>
    </w:lvl>
    <w:lvl w:ilvl="6" w:tplc="0C0C0001">
      <w:start w:val="1"/>
      <w:numFmt w:val="bullet"/>
      <w:lvlText w:val=""/>
      <w:lvlJc w:val="left"/>
      <w:pPr>
        <w:ind w:left="5040" w:hanging="360"/>
      </w:pPr>
      <w:rPr>
        <w:rFonts w:ascii="Symbol" w:hAnsi="Symbol" w:hint="default"/>
      </w:rPr>
    </w:lvl>
    <w:lvl w:ilvl="7" w:tplc="0C0C0003">
      <w:start w:val="1"/>
      <w:numFmt w:val="bullet"/>
      <w:lvlText w:val="o"/>
      <w:lvlJc w:val="left"/>
      <w:pPr>
        <w:ind w:left="5760" w:hanging="360"/>
      </w:pPr>
      <w:rPr>
        <w:rFonts w:ascii="Courier New" w:hAnsi="Courier New" w:cs="Courier New" w:hint="default"/>
      </w:rPr>
    </w:lvl>
    <w:lvl w:ilvl="8" w:tplc="0C0C0005">
      <w:start w:val="1"/>
      <w:numFmt w:val="bullet"/>
      <w:lvlText w:val=""/>
      <w:lvlJc w:val="left"/>
      <w:pPr>
        <w:ind w:left="6480" w:hanging="360"/>
      </w:pPr>
      <w:rPr>
        <w:rFonts w:ascii="Wingdings" w:hAnsi="Wingdings" w:hint="default"/>
      </w:rPr>
    </w:lvl>
  </w:abstractNum>
  <w:abstractNum w:abstractNumId="1" w15:restartNumberingAfterBreak="0">
    <w:nsid w:val="4A567FEA"/>
    <w:multiLevelType w:val="hybridMultilevel"/>
    <w:tmpl w:val="F55AFE14"/>
    <w:lvl w:ilvl="0" w:tplc="0C0C0001">
      <w:start w:val="1"/>
      <w:numFmt w:val="bullet"/>
      <w:lvlText w:val=""/>
      <w:lvlJc w:val="left"/>
      <w:pPr>
        <w:ind w:left="578" w:hanging="360"/>
      </w:pPr>
      <w:rPr>
        <w:rFonts w:ascii="Symbol" w:hAnsi="Symbol" w:hint="default"/>
      </w:rPr>
    </w:lvl>
    <w:lvl w:ilvl="1" w:tplc="0C0C0003" w:tentative="1">
      <w:start w:val="1"/>
      <w:numFmt w:val="bullet"/>
      <w:lvlText w:val="o"/>
      <w:lvlJc w:val="left"/>
      <w:pPr>
        <w:ind w:left="1298" w:hanging="360"/>
      </w:pPr>
      <w:rPr>
        <w:rFonts w:ascii="Courier New" w:hAnsi="Courier New" w:cs="Courier New" w:hint="default"/>
      </w:rPr>
    </w:lvl>
    <w:lvl w:ilvl="2" w:tplc="0C0C0005" w:tentative="1">
      <w:start w:val="1"/>
      <w:numFmt w:val="bullet"/>
      <w:lvlText w:val=""/>
      <w:lvlJc w:val="left"/>
      <w:pPr>
        <w:ind w:left="2018" w:hanging="360"/>
      </w:pPr>
      <w:rPr>
        <w:rFonts w:ascii="Wingdings" w:hAnsi="Wingdings" w:hint="default"/>
      </w:rPr>
    </w:lvl>
    <w:lvl w:ilvl="3" w:tplc="0C0C0001" w:tentative="1">
      <w:start w:val="1"/>
      <w:numFmt w:val="bullet"/>
      <w:lvlText w:val=""/>
      <w:lvlJc w:val="left"/>
      <w:pPr>
        <w:ind w:left="2738" w:hanging="360"/>
      </w:pPr>
      <w:rPr>
        <w:rFonts w:ascii="Symbol" w:hAnsi="Symbol" w:hint="default"/>
      </w:rPr>
    </w:lvl>
    <w:lvl w:ilvl="4" w:tplc="0C0C0003" w:tentative="1">
      <w:start w:val="1"/>
      <w:numFmt w:val="bullet"/>
      <w:lvlText w:val="o"/>
      <w:lvlJc w:val="left"/>
      <w:pPr>
        <w:ind w:left="3458" w:hanging="360"/>
      </w:pPr>
      <w:rPr>
        <w:rFonts w:ascii="Courier New" w:hAnsi="Courier New" w:cs="Courier New" w:hint="default"/>
      </w:rPr>
    </w:lvl>
    <w:lvl w:ilvl="5" w:tplc="0C0C0005" w:tentative="1">
      <w:start w:val="1"/>
      <w:numFmt w:val="bullet"/>
      <w:lvlText w:val=""/>
      <w:lvlJc w:val="left"/>
      <w:pPr>
        <w:ind w:left="4178" w:hanging="360"/>
      </w:pPr>
      <w:rPr>
        <w:rFonts w:ascii="Wingdings" w:hAnsi="Wingdings" w:hint="default"/>
      </w:rPr>
    </w:lvl>
    <w:lvl w:ilvl="6" w:tplc="0C0C0001" w:tentative="1">
      <w:start w:val="1"/>
      <w:numFmt w:val="bullet"/>
      <w:lvlText w:val=""/>
      <w:lvlJc w:val="left"/>
      <w:pPr>
        <w:ind w:left="4898" w:hanging="360"/>
      </w:pPr>
      <w:rPr>
        <w:rFonts w:ascii="Symbol" w:hAnsi="Symbol" w:hint="default"/>
      </w:rPr>
    </w:lvl>
    <w:lvl w:ilvl="7" w:tplc="0C0C0003" w:tentative="1">
      <w:start w:val="1"/>
      <w:numFmt w:val="bullet"/>
      <w:lvlText w:val="o"/>
      <w:lvlJc w:val="left"/>
      <w:pPr>
        <w:ind w:left="5618" w:hanging="360"/>
      </w:pPr>
      <w:rPr>
        <w:rFonts w:ascii="Courier New" w:hAnsi="Courier New" w:cs="Courier New" w:hint="default"/>
      </w:rPr>
    </w:lvl>
    <w:lvl w:ilvl="8" w:tplc="0C0C0005" w:tentative="1">
      <w:start w:val="1"/>
      <w:numFmt w:val="bullet"/>
      <w:lvlText w:val=""/>
      <w:lvlJc w:val="left"/>
      <w:pPr>
        <w:ind w:left="6338" w:hanging="360"/>
      </w:pPr>
      <w:rPr>
        <w:rFonts w:ascii="Wingdings" w:hAnsi="Wingdings" w:hint="default"/>
      </w:rPr>
    </w:lvl>
  </w:abstractNum>
  <w:abstractNum w:abstractNumId="2" w15:restartNumberingAfterBreak="0">
    <w:nsid w:val="67BC66F4"/>
    <w:multiLevelType w:val="hybridMultilevel"/>
    <w:tmpl w:val="E266DD2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0"/>
  <w:doNotDisplayPageBoundaries/>
  <w:proofState w:spelling="clean"/>
  <w:revisionView w:markup="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209A"/>
    <w:rsid w:val="000000AD"/>
    <w:rsid w:val="00004196"/>
    <w:rsid w:val="00004480"/>
    <w:rsid w:val="0000670D"/>
    <w:rsid w:val="00011FA5"/>
    <w:rsid w:val="000201F4"/>
    <w:rsid w:val="000262D5"/>
    <w:rsid w:val="00030C1F"/>
    <w:rsid w:val="0003157B"/>
    <w:rsid w:val="00034057"/>
    <w:rsid w:val="00034F63"/>
    <w:rsid w:val="00036721"/>
    <w:rsid w:val="000370C1"/>
    <w:rsid w:val="00037F97"/>
    <w:rsid w:val="0004082C"/>
    <w:rsid w:val="0004220E"/>
    <w:rsid w:val="00050407"/>
    <w:rsid w:val="0006165E"/>
    <w:rsid w:val="000649BA"/>
    <w:rsid w:val="00066794"/>
    <w:rsid w:val="0007062A"/>
    <w:rsid w:val="0007191C"/>
    <w:rsid w:val="0007319E"/>
    <w:rsid w:val="000742D3"/>
    <w:rsid w:val="00082CE1"/>
    <w:rsid w:val="000852DC"/>
    <w:rsid w:val="00095FBA"/>
    <w:rsid w:val="00096B42"/>
    <w:rsid w:val="000A2C55"/>
    <w:rsid w:val="000A6826"/>
    <w:rsid w:val="000B1191"/>
    <w:rsid w:val="000B4567"/>
    <w:rsid w:val="000C4464"/>
    <w:rsid w:val="000C593F"/>
    <w:rsid w:val="000C634F"/>
    <w:rsid w:val="000C66C3"/>
    <w:rsid w:val="000C7113"/>
    <w:rsid w:val="000D5082"/>
    <w:rsid w:val="000E0230"/>
    <w:rsid w:val="000E5454"/>
    <w:rsid w:val="000F6053"/>
    <w:rsid w:val="00101766"/>
    <w:rsid w:val="00101F40"/>
    <w:rsid w:val="00101FB4"/>
    <w:rsid w:val="00102267"/>
    <w:rsid w:val="00111AFD"/>
    <w:rsid w:val="00115288"/>
    <w:rsid w:val="00126396"/>
    <w:rsid w:val="00133EAE"/>
    <w:rsid w:val="001370FE"/>
    <w:rsid w:val="001378CA"/>
    <w:rsid w:val="00157376"/>
    <w:rsid w:val="00160AC2"/>
    <w:rsid w:val="00162687"/>
    <w:rsid w:val="00162D29"/>
    <w:rsid w:val="00166F84"/>
    <w:rsid w:val="00172FEF"/>
    <w:rsid w:val="00180DD8"/>
    <w:rsid w:val="0018240A"/>
    <w:rsid w:val="00187916"/>
    <w:rsid w:val="00194E73"/>
    <w:rsid w:val="001A0EE2"/>
    <w:rsid w:val="001B1820"/>
    <w:rsid w:val="001B24FD"/>
    <w:rsid w:val="001B3282"/>
    <w:rsid w:val="001B3622"/>
    <w:rsid w:val="001B494F"/>
    <w:rsid w:val="001B4CE0"/>
    <w:rsid w:val="001C6E0D"/>
    <w:rsid w:val="001F5F87"/>
    <w:rsid w:val="001F7C2F"/>
    <w:rsid w:val="00202630"/>
    <w:rsid w:val="002041E1"/>
    <w:rsid w:val="00221F67"/>
    <w:rsid w:val="002241FE"/>
    <w:rsid w:val="0022429F"/>
    <w:rsid w:val="00225416"/>
    <w:rsid w:val="00226E3D"/>
    <w:rsid w:val="00226F4F"/>
    <w:rsid w:val="00233488"/>
    <w:rsid w:val="002344BA"/>
    <w:rsid w:val="00240FEE"/>
    <w:rsid w:val="002414FC"/>
    <w:rsid w:val="00241E88"/>
    <w:rsid w:val="002509A2"/>
    <w:rsid w:val="00252DDC"/>
    <w:rsid w:val="00262BC9"/>
    <w:rsid w:val="00263858"/>
    <w:rsid w:val="00263EF0"/>
    <w:rsid w:val="002734AC"/>
    <w:rsid w:val="002758B9"/>
    <w:rsid w:val="00276734"/>
    <w:rsid w:val="002777B6"/>
    <w:rsid w:val="00290685"/>
    <w:rsid w:val="00297E9C"/>
    <w:rsid w:val="002A0836"/>
    <w:rsid w:val="002A0C09"/>
    <w:rsid w:val="002A144D"/>
    <w:rsid w:val="002A25D4"/>
    <w:rsid w:val="002B4AC3"/>
    <w:rsid w:val="002C0944"/>
    <w:rsid w:val="002C0E98"/>
    <w:rsid w:val="002D1E05"/>
    <w:rsid w:val="002E750B"/>
    <w:rsid w:val="002F08E8"/>
    <w:rsid w:val="002F1EF6"/>
    <w:rsid w:val="002F5362"/>
    <w:rsid w:val="002F6D6F"/>
    <w:rsid w:val="003022CF"/>
    <w:rsid w:val="00311C49"/>
    <w:rsid w:val="00312CF7"/>
    <w:rsid w:val="003144CE"/>
    <w:rsid w:val="0032148F"/>
    <w:rsid w:val="0032152D"/>
    <w:rsid w:val="0033231F"/>
    <w:rsid w:val="003347BD"/>
    <w:rsid w:val="003362E1"/>
    <w:rsid w:val="00345A53"/>
    <w:rsid w:val="0035315E"/>
    <w:rsid w:val="003612ED"/>
    <w:rsid w:val="0036648D"/>
    <w:rsid w:val="0037024E"/>
    <w:rsid w:val="00374DB0"/>
    <w:rsid w:val="003763B2"/>
    <w:rsid w:val="00376D82"/>
    <w:rsid w:val="00381156"/>
    <w:rsid w:val="00383E9C"/>
    <w:rsid w:val="0039162D"/>
    <w:rsid w:val="00395282"/>
    <w:rsid w:val="003A00ED"/>
    <w:rsid w:val="003A04C0"/>
    <w:rsid w:val="003A2E74"/>
    <w:rsid w:val="003B26E2"/>
    <w:rsid w:val="003B2845"/>
    <w:rsid w:val="003B28C2"/>
    <w:rsid w:val="003B6F31"/>
    <w:rsid w:val="003C060B"/>
    <w:rsid w:val="003C0F71"/>
    <w:rsid w:val="003C4698"/>
    <w:rsid w:val="003E062F"/>
    <w:rsid w:val="003E18D0"/>
    <w:rsid w:val="003E60DE"/>
    <w:rsid w:val="003E739C"/>
    <w:rsid w:val="003F1114"/>
    <w:rsid w:val="003F5F40"/>
    <w:rsid w:val="0040236D"/>
    <w:rsid w:val="004028AB"/>
    <w:rsid w:val="00402BAC"/>
    <w:rsid w:val="004064E3"/>
    <w:rsid w:val="004100B5"/>
    <w:rsid w:val="0041530C"/>
    <w:rsid w:val="00416DC2"/>
    <w:rsid w:val="00420052"/>
    <w:rsid w:val="00421A92"/>
    <w:rsid w:val="0042228C"/>
    <w:rsid w:val="00424913"/>
    <w:rsid w:val="00424A28"/>
    <w:rsid w:val="00426494"/>
    <w:rsid w:val="0042671D"/>
    <w:rsid w:val="00430278"/>
    <w:rsid w:val="004310ED"/>
    <w:rsid w:val="00441788"/>
    <w:rsid w:val="00451510"/>
    <w:rsid w:val="00451F97"/>
    <w:rsid w:val="0045454F"/>
    <w:rsid w:val="004556B6"/>
    <w:rsid w:val="00455D28"/>
    <w:rsid w:val="00462B50"/>
    <w:rsid w:val="00470B27"/>
    <w:rsid w:val="004722B9"/>
    <w:rsid w:val="00472867"/>
    <w:rsid w:val="00482094"/>
    <w:rsid w:val="00484C8F"/>
    <w:rsid w:val="0049670B"/>
    <w:rsid w:val="004A1B1A"/>
    <w:rsid w:val="004A2011"/>
    <w:rsid w:val="004A29FE"/>
    <w:rsid w:val="004A552E"/>
    <w:rsid w:val="004B74B9"/>
    <w:rsid w:val="004C0005"/>
    <w:rsid w:val="004C5BA3"/>
    <w:rsid w:val="004D6174"/>
    <w:rsid w:val="004E37C8"/>
    <w:rsid w:val="004F17A2"/>
    <w:rsid w:val="004F1D58"/>
    <w:rsid w:val="004F3483"/>
    <w:rsid w:val="00503BD7"/>
    <w:rsid w:val="00506E46"/>
    <w:rsid w:val="0051482A"/>
    <w:rsid w:val="005178CD"/>
    <w:rsid w:val="00523F26"/>
    <w:rsid w:val="005369B5"/>
    <w:rsid w:val="00551EF5"/>
    <w:rsid w:val="00551F9B"/>
    <w:rsid w:val="00554642"/>
    <w:rsid w:val="00560C82"/>
    <w:rsid w:val="0056685B"/>
    <w:rsid w:val="00567F4B"/>
    <w:rsid w:val="00573898"/>
    <w:rsid w:val="00593A72"/>
    <w:rsid w:val="005945FC"/>
    <w:rsid w:val="005969CC"/>
    <w:rsid w:val="005A60CE"/>
    <w:rsid w:val="005B31B1"/>
    <w:rsid w:val="005B6B52"/>
    <w:rsid w:val="005C0F6B"/>
    <w:rsid w:val="005C1568"/>
    <w:rsid w:val="005C69EE"/>
    <w:rsid w:val="005D10C0"/>
    <w:rsid w:val="005D22CF"/>
    <w:rsid w:val="005D27F7"/>
    <w:rsid w:val="005D31BA"/>
    <w:rsid w:val="005D3412"/>
    <w:rsid w:val="005D5EA4"/>
    <w:rsid w:val="005E6BA6"/>
    <w:rsid w:val="005E7F4C"/>
    <w:rsid w:val="005F0CE7"/>
    <w:rsid w:val="005F4F41"/>
    <w:rsid w:val="005F7F86"/>
    <w:rsid w:val="006006D6"/>
    <w:rsid w:val="00604723"/>
    <w:rsid w:val="006053A0"/>
    <w:rsid w:val="006105AF"/>
    <w:rsid w:val="00610A14"/>
    <w:rsid w:val="00612A14"/>
    <w:rsid w:val="006148C1"/>
    <w:rsid w:val="006150F5"/>
    <w:rsid w:val="00621D14"/>
    <w:rsid w:val="006238FE"/>
    <w:rsid w:val="00624A75"/>
    <w:rsid w:val="00624ED4"/>
    <w:rsid w:val="00626263"/>
    <w:rsid w:val="00630BD8"/>
    <w:rsid w:val="0063115F"/>
    <w:rsid w:val="006319C7"/>
    <w:rsid w:val="00632BFD"/>
    <w:rsid w:val="00633A57"/>
    <w:rsid w:val="00633EE3"/>
    <w:rsid w:val="006410A7"/>
    <w:rsid w:val="00646E07"/>
    <w:rsid w:val="00653C63"/>
    <w:rsid w:val="00660FFC"/>
    <w:rsid w:val="00666950"/>
    <w:rsid w:val="006671C7"/>
    <w:rsid w:val="00673E2B"/>
    <w:rsid w:val="00674E46"/>
    <w:rsid w:val="0068778E"/>
    <w:rsid w:val="00691AD9"/>
    <w:rsid w:val="00691C4A"/>
    <w:rsid w:val="006975D7"/>
    <w:rsid w:val="006A038C"/>
    <w:rsid w:val="006A0A0C"/>
    <w:rsid w:val="006A3EFA"/>
    <w:rsid w:val="006B2F32"/>
    <w:rsid w:val="006C3E2F"/>
    <w:rsid w:val="006E08B8"/>
    <w:rsid w:val="006E272A"/>
    <w:rsid w:val="006E7601"/>
    <w:rsid w:val="006F2213"/>
    <w:rsid w:val="006F6A59"/>
    <w:rsid w:val="0070057B"/>
    <w:rsid w:val="00702DF8"/>
    <w:rsid w:val="00703739"/>
    <w:rsid w:val="007102B0"/>
    <w:rsid w:val="00712A25"/>
    <w:rsid w:val="00715F4F"/>
    <w:rsid w:val="007164BE"/>
    <w:rsid w:val="00721916"/>
    <w:rsid w:val="0072649C"/>
    <w:rsid w:val="0073044E"/>
    <w:rsid w:val="00735F8F"/>
    <w:rsid w:val="0074476A"/>
    <w:rsid w:val="0075148F"/>
    <w:rsid w:val="007549BE"/>
    <w:rsid w:val="007633DF"/>
    <w:rsid w:val="00767816"/>
    <w:rsid w:val="007701EB"/>
    <w:rsid w:val="00786174"/>
    <w:rsid w:val="00786F7B"/>
    <w:rsid w:val="00792811"/>
    <w:rsid w:val="00792CA3"/>
    <w:rsid w:val="00792D61"/>
    <w:rsid w:val="007978B0"/>
    <w:rsid w:val="007A31CD"/>
    <w:rsid w:val="007A757A"/>
    <w:rsid w:val="007A758D"/>
    <w:rsid w:val="007B37B9"/>
    <w:rsid w:val="007B6966"/>
    <w:rsid w:val="007B6C8D"/>
    <w:rsid w:val="007C2187"/>
    <w:rsid w:val="007C3C1D"/>
    <w:rsid w:val="007C57C6"/>
    <w:rsid w:val="007C7DD4"/>
    <w:rsid w:val="007F0C2D"/>
    <w:rsid w:val="007F5C96"/>
    <w:rsid w:val="00800700"/>
    <w:rsid w:val="0080105F"/>
    <w:rsid w:val="008037F1"/>
    <w:rsid w:val="008159BB"/>
    <w:rsid w:val="008167CD"/>
    <w:rsid w:val="00817AAD"/>
    <w:rsid w:val="00821E65"/>
    <w:rsid w:val="008333AC"/>
    <w:rsid w:val="00833A1F"/>
    <w:rsid w:val="00834192"/>
    <w:rsid w:val="00835E30"/>
    <w:rsid w:val="008370A7"/>
    <w:rsid w:val="00846E3C"/>
    <w:rsid w:val="00851914"/>
    <w:rsid w:val="00866F77"/>
    <w:rsid w:val="008739D1"/>
    <w:rsid w:val="00877CE1"/>
    <w:rsid w:val="00877DFB"/>
    <w:rsid w:val="00877FDA"/>
    <w:rsid w:val="00882494"/>
    <w:rsid w:val="0089125C"/>
    <w:rsid w:val="008A1A9B"/>
    <w:rsid w:val="008B020C"/>
    <w:rsid w:val="008B5D3C"/>
    <w:rsid w:val="008B74F9"/>
    <w:rsid w:val="008C130F"/>
    <w:rsid w:val="008C4632"/>
    <w:rsid w:val="008D1080"/>
    <w:rsid w:val="008D14E2"/>
    <w:rsid w:val="008D21BC"/>
    <w:rsid w:val="008D28DB"/>
    <w:rsid w:val="008D7939"/>
    <w:rsid w:val="008D7C8C"/>
    <w:rsid w:val="0090197A"/>
    <w:rsid w:val="00901A0C"/>
    <w:rsid w:val="009026AB"/>
    <w:rsid w:val="00907B14"/>
    <w:rsid w:val="00913791"/>
    <w:rsid w:val="00913BA9"/>
    <w:rsid w:val="00916209"/>
    <w:rsid w:val="00924E23"/>
    <w:rsid w:val="0092626B"/>
    <w:rsid w:val="00930122"/>
    <w:rsid w:val="009338F6"/>
    <w:rsid w:val="00934824"/>
    <w:rsid w:val="00935F3F"/>
    <w:rsid w:val="00941694"/>
    <w:rsid w:val="00942E2B"/>
    <w:rsid w:val="009434F8"/>
    <w:rsid w:val="00946155"/>
    <w:rsid w:val="00947F9F"/>
    <w:rsid w:val="00955B8E"/>
    <w:rsid w:val="00962B8D"/>
    <w:rsid w:val="00967524"/>
    <w:rsid w:val="00967B65"/>
    <w:rsid w:val="00974782"/>
    <w:rsid w:val="00976570"/>
    <w:rsid w:val="009836E8"/>
    <w:rsid w:val="00983A64"/>
    <w:rsid w:val="00986511"/>
    <w:rsid w:val="00987D57"/>
    <w:rsid w:val="00990A93"/>
    <w:rsid w:val="009A0FB3"/>
    <w:rsid w:val="009A6092"/>
    <w:rsid w:val="009A76C0"/>
    <w:rsid w:val="009B5DAF"/>
    <w:rsid w:val="009B7FCB"/>
    <w:rsid w:val="009C1CBE"/>
    <w:rsid w:val="009C77DD"/>
    <w:rsid w:val="009D05BD"/>
    <w:rsid w:val="009D59FF"/>
    <w:rsid w:val="009E130B"/>
    <w:rsid w:val="009E176D"/>
    <w:rsid w:val="009E3D72"/>
    <w:rsid w:val="009E459E"/>
    <w:rsid w:val="009E522C"/>
    <w:rsid w:val="009F44CB"/>
    <w:rsid w:val="009F5C04"/>
    <w:rsid w:val="009F5F5E"/>
    <w:rsid w:val="009F6689"/>
    <w:rsid w:val="009F6D1A"/>
    <w:rsid w:val="00A064A3"/>
    <w:rsid w:val="00A10F63"/>
    <w:rsid w:val="00A1209A"/>
    <w:rsid w:val="00A12388"/>
    <w:rsid w:val="00A14278"/>
    <w:rsid w:val="00A15BCE"/>
    <w:rsid w:val="00A16C7A"/>
    <w:rsid w:val="00A26F29"/>
    <w:rsid w:val="00A31C09"/>
    <w:rsid w:val="00A3370C"/>
    <w:rsid w:val="00A33C26"/>
    <w:rsid w:val="00A41B41"/>
    <w:rsid w:val="00A424B6"/>
    <w:rsid w:val="00A46952"/>
    <w:rsid w:val="00A46ED2"/>
    <w:rsid w:val="00A50A51"/>
    <w:rsid w:val="00A52AF8"/>
    <w:rsid w:val="00A543EB"/>
    <w:rsid w:val="00A65987"/>
    <w:rsid w:val="00A807A2"/>
    <w:rsid w:val="00A84154"/>
    <w:rsid w:val="00A84465"/>
    <w:rsid w:val="00A86077"/>
    <w:rsid w:val="00A93AB5"/>
    <w:rsid w:val="00AA01AD"/>
    <w:rsid w:val="00AA3977"/>
    <w:rsid w:val="00AB6750"/>
    <w:rsid w:val="00AB6817"/>
    <w:rsid w:val="00AC0331"/>
    <w:rsid w:val="00AC1504"/>
    <w:rsid w:val="00AC1667"/>
    <w:rsid w:val="00AD6589"/>
    <w:rsid w:val="00AE2214"/>
    <w:rsid w:val="00AF20AF"/>
    <w:rsid w:val="00B0246E"/>
    <w:rsid w:val="00B05D6B"/>
    <w:rsid w:val="00B12C91"/>
    <w:rsid w:val="00B400B2"/>
    <w:rsid w:val="00B40C6C"/>
    <w:rsid w:val="00B42D37"/>
    <w:rsid w:val="00B466AB"/>
    <w:rsid w:val="00B54B65"/>
    <w:rsid w:val="00B56569"/>
    <w:rsid w:val="00B607A1"/>
    <w:rsid w:val="00B63073"/>
    <w:rsid w:val="00B634AF"/>
    <w:rsid w:val="00B739EC"/>
    <w:rsid w:val="00B75155"/>
    <w:rsid w:val="00B764D0"/>
    <w:rsid w:val="00B77197"/>
    <w:rsid w:val="00B85085"/>
    <w:rsid w:val="00BB7631"/>
    <w:rsid w:val="00BC2F54"/>
    <w:rsid w:val="00BC34B7"/>
    <w:rsid w:val="00BC53BB"/>
    <w:rsid w:val="00BD069D"/>
    <w:rsid w:val="00BD0A06"/>
    <w:rsid w:val="00BD53A4"/>
    <w:rsid w:val="00BD707E"/>
    <w:rsid w:val="00BE1FDF"/>
    <w:rsid w:val="00BE7A9D"/>
    <w:rsid w:val="00BF5D79"/>
    <w:rsid w:val="00BF6C9D"/>
    <w:rsid w:val="00C01902"/>
    <w:rsid w:val="00C03DB0"/>
    <w:rsid w:val="00C061D2"/>
    <w:rsid w:val="00C0753E"/>
    <w:rsid w:val="00C126A0"/>
    <w:rsid w:val="00C15551"/>
    <w:rsid w:val="00C15B76"/>
    <w:rsid w:val="00C16888"/>
    <w:rsid w:val="00C22C7F"/>
    <w:rsid w:val="00C2349E"/>
    <w:rsid w:val="00C269A9"/>
    <w:rsid w:val="00C27E37"/>
    <w:rsid w:val="00C4075D"/>
    <w:rsid w:val="00C5123E"/>
    <w:rsid w:val="00C545F1"/>
    <w:rsid w:val="00C561BA"/>
    <w:rsid w:val="00C561EB"/>
    <w:rsid w:val="00C63F50"/>
    <w:rsid w:val="00C66D11"/>
    <w:rsid w:val="00C7097B"/>
    <w:rsid w:val="00C72552"/>
    <w:rsid w:val="00C737CA"/>
    <w:rsid w:val="00C74DCB"/>
    <w:rsid w:val="00C75D6A"/>
    <w:rsid w:val="00C823DB"/>
    <w:rsid w:val="00C830C8"/>
    <w:rsid w:val="00C83EAF"/>
    <w:rsid w:val="00C904A4"/>
    <w:rsid w:val="00C9265A"/>
    <w:rsid w:val="00C93B16"/>
    <w:rsid w:val="00C94EE4"/>
    <w:rsid w:val="00C953EE"/>
    <w:rsid w:val="00C96453"/>
    <w:rsid w:val="00CA2579"/>
    <w:rsid w:val="00CA2B76"/>
    <w:rsid w:val="00CA3918"/>
    <w:rsid w:val="00CA3DA5"/>
    <w:rsid w:val="00CA67A7"/>
    <w:rsid w:val="00CB3D34"/>
    <w:rsid w:val="00CC2E2C"/>
    <w:rsid w:val="00CC40F4"/>
    <w:rsid w:val="00CC7671"/>
    <w:rsid w:val="00CD506A"/>
    <w:rsid w:val="00CE0E1A"/>
    <w:rsid w:val="00CE149A"/>
    <w:rsid w:val="00CE1810"/>
    <w:rsid w:val="00CE416C"/>
    <w:rsid w:val="00CF089B"/>
    <w:rsid w:val="00CF0FCA"/>
    <w:rsid w:val="00D03B5B"/>
    <w:rsid w:val="00D11FCE"/>
    <w:rsid w:val="00D133F7"/>
    <w:rsid w:val="00D257F4"/>
    <w:rsid w:val="00D35D84"/>
    <w:rsid w:val="00D416D1"/>
    <w:rsid w:val="00D4684C"/>
    <w:rsid w:val="00D50CD9"/>
    <w:rsid w:val="00D51833"/>
    <w:rsid w:val="00D53F9C"/>
    <w:rsid w:val="00D67D8A"/>
    <w:rsid w:val="00D730BF"/>
    <w:rsid w:val="00D738D8"/>
    <w:rsid w:val="00D762F2"/>
    <w:rsid w:val="00D77658"/>
    <w:rsid w:val="00D81554"/>
    <w:rsid w:val="00D820FC"/>
    <w:rsid w:val="00D8528E"/>
    <w:rsid w:val="00D863A9"/>
    <w:rsid w:val="00D90EFD"/>
    <w:rsid w:val="00DA3B90"/>
    <w:rsid w:val="00DA4121"/>
    <w:rsid w:val="00DA5870"/>
    <w:rsid w:val="00DB67DB"/>
    <w:rsid w:val="00DC2E98"/>
    <w:rsid w:val="00DC5852"/>
    <w:rsid w:val="00DC7F51"/>
    <w:rsid w:val="00DD07DB"/>
    <w:rsid w:val="00DD0DCE"/>
    <w:rsid w:val="00DD57C5"/>
    <w:rsid w:val="00DE5C32"/>
    <w:rsid w:val="00DF076B"/>
    <w:rsid w:val="00E01433"/>
    <w:rsid w:val="00E0304A"/>
    <w:rsid w:val="00E10A8F"/>
    <w:rsid w:val="00E10C0B"/>
    <w:rsid w:val="00E12256"/>
    <w:rsid w:val="00E31470"/>
    <w:rsid w:val="00E40860"/>
    <w:rsid w:val="00E459B6"/>
    <w:rsid w:val="00E56112"/>
    <w:rsid w:val="00E61E89"/>
    <w:rsid w:val="00E718A3"/>
    <w:rsid w:val="00E804DA"/>
    <w:rsid w:val="00E86ABA"/>
    <w:rsid w:val="00E92171"/>
    <w:rsid w:val="00E94BE2"/>
    <w:rsid w:val="00E95513"/>
    <w:rsid w:val="00EA28F5"/>
    <w:rsid w:val="00EB0F95"/>
    <w:rsid w:val="00EC2838"/>
    <w:rsid w:val="00EC3827"/>
    <w:rsid w:val="00EC583D"/>
    <w:rsid w:val="00EE19D7"/>
    <w:rsid w:val="00EE7A8B"/>
    <w:rsid w:val="00EE7B09"/>
    <w:rsid w:val="00EF0D6F"/>
    <w:rsid w:val="00EF259A"/>
    <w:rsid w:val="00F01D13"/>
    <w:rsid w:val="00F02204"/>
    <w:rsid w:val="00F02E58"/>
    <w:rsid w:val="00F03DB1"/>
    <w:rsid w:val="00F06D4E"/>
    <w:rsid w:val="00F11294"/>
    <w:rsid w:val="00F12C1E"/>
    <w:rsid w:val="00F1756F"/>
    <w:rsid w:val="00F20D3C"/>
    <w:rsid w:val="00F23628"/>
    <w:rsid w:val="00F26CAB"/>
    <w:rsid w:val="00F26CC9"/>
    <w:rsid w:val="00F36D5A"/>
    <w:rsid w:val="00F401FB"/>
    <w:rsid w:val="00F42142"/>
    <w:rsid w:val="00F42171"/>
    <w:rsid w:val="00F52F32"/>
    <w:rsid w:val="00F54FAD"/>
    <w:rsid w:val="00F56EA6"/>
    <w:rsid w:val="00F56F15"/>
    <w:rsid w:val="00F61128"/>
    <w:rsid w:val="00F6526B"/>
    <w:rsid w:val="00F71EE2"/>
    <w:rsid w:val="00F72E43"/>
    <w:rsid w:val="00F82602"/>
    <w:rsid w:val="00F849CC"/>
    <w:rsid w:val="00F87B52"/>
    <w:rsid w:val="00F918FF"/>
    <w:rsid w:val="00F95F1C"/>
    <w:rsid w:val="00FA5583"/>
    <w:rsid w:val="00FA600B"/>
    <w:rsid w:val="00FA655C"/>
    <w:rsid w:val="00FB2BE2"/>
    <w:rsid w:val="00FB2F7C"/>
    <w:rsid w:val="00FC0357"/>
    <w:rsid w:val="00FC79E7"/>
    <w:rsid w:val="00FD1167"/>
    <w:rsid w:val="00FD1B26"/>
    <w:rsid w:val="00FD2BE1"/>
    <w:rsid w:val="00FD6CE5"/>
    <w:rsid w:val="00FE0138"/>
    <w:rsid w:val="00FE7D54"/>
    <w:rsid w:val="00FF0215"/>
    <w:rsid w:val="00FF687A"/>
    <w:rsid w:val="00FF76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265B1B"/>
  <w14:defaultImageDpi w14:val="330"/>
  <w15:docId w15:val="{85C8316D-8E88-4FB7-9AB8-CBB2179603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EastAsia" w:hAnsi="Arial" w:cstheme="minorBidi"/>
        <w:sz w:val="24"/>
        <w:szCs w:val="24"/>
        <w:lang w:val="en-US"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70B2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0B27"/>
    <w:rPr>
      <w:rFonts w:ascii="Segoe UI" w:hAnsi="Segoe UI" w:cs="Segoe UI"/>
      <w:sz w:val="18"/>
      <w:szCs w:val="18"/>
      <w:lang w:val="fr-FR"/>
    </w:rPr>
  </w:style>
  <w:style w:type="character" w:styleId="Hyperlink">
    <w:name w:val="Hyperlink"/>
    <w:basedOn w:val="DefaultParagraphFont"/>
    <w:uiPriority w:val="99"/>
    <w:unhideWhenUsed/>
    <w:rsid w:val="001F7C2F"/>
    <w:rPr>
      <w:color w:val="0000FF" w:themeColor="hyperlink"/>
      <w:u w:val="single"/>
    </w:rPr>
  </w:style>
  <w:style w:type="paragraph" w:styleId="Header">
    <w:name w:val="header"/>
    <w:basedOn w:val="Normal"/>
    <w:link w:val="HeaderChar"/>
    <w:uiPriority w:val="99"/>
    <w:unhideWhenUsed/>
    <w:rsid w:val="0004082C"/>
    <w:pPr>
      <w:tabs>
        <w:tab w:val="center" w:pos="4320"/>
        <w:tab w:val="right" w:pos="8640"/>
      </w:tabs>
    </w:pPr>
  </w:style>
  <w:style w:type="character" w:customStyle="1" w:styleId="HeaderChar">
    <w:name w:val="Header Char"/>
    <w:basedOn w:val="DefaultParagraphFont"/>
    <w:link w:val="Header"/>
    <w:uiPriority w:val="99"/>
    <w:rsid w:val="0004082C"/>
    <w:rPr>
      <w:lang w:val="fr-FR"/>
    </w:rPr>
  </w:style>
  <w:style w:type="paragraph" w:styleId="Footer">
    <w:name w:val="footer"/>
    <w:basedOn w:val="Normal"/>
    <w:link w:val="FooterChar"/>
    <w:uiPriority w:val="99"/>
    <w:unhideWhenUsed/>
    <w:rsid w:val="0004082C"/>
    <w:pPr>
      <w:tabs>
        <w:tab w:val="center" w:pos="4320"/>
        <w:tab w:val="right" w:pos="8640"/>
      </w:tabs>
    </w:pPr>
  </w:style>
  <w:style w:type="character" w:customStyle="1" w:styleId="FooterChar">
    <w:name w:val="Footer Char"/>
    <w:basedOn w:val="DefaultParagraphFont"/>
    <w:link w:val="Footer"/>
    <w:uiPriority w:val="99"/>
    <w:rsid w:val="0004082C"/>
    <w:rPr>
      <w:lang w:val="fr-FR"/>
    </w:rPr>
  </w:style>
  <w:style w:type="character" w:styleId="CommentReference">
    <w:name w:val="annotation reference"/>
    <w:basedOn w:val="DefaultParagraphFont"/>
    <w:uiPriority w:val="99"/>
    <w:semiHidden/>
    <w:unhideWhenUsed/>
    <w:rsid w:val="00A14278"/>
    <w:rPr>
      <w:sz w:val="16"/>
      <w:szCs w:val="16"/>
    </w:rPr>
  </w:style>
  <w:style w:type="paragraph" w:styleId="CommentText">
    <w:name w:val="annotation text"/>
    <w:basedOn w:val="Normal"/>
    <w:link w:val="CommentTextChar"/>
    <w:uiPriority w:val="99"/>
    <w:unhideWhenUsed/>
    <w:rsid w:val="00A14278"/>
    <w:rPr>
      <w:sz w:val="20"/>
      <w:szCs w:val="20"/>
    </w:rPr>
  </w:style>
  <w:style w:type="character" w:customStyle="1" w:styleId="CommentTextChar">
    <w:name w:val="Comment Text Char"/>
    <w:basedOn w:val="DefaultParagraphFont"/>
    <w:link w:val="CommentText"/>
    <w:uiPriority w:val="99"/>
    <w:rsid w:val="00A14278"/>
    <w:rPr>
      <w:sz w:val="20"/>
      <w:szCs w:val="20"/>
      <w:lang w:val="fr-FR"/>
    </w:rPr>
  </w:style>
  <w:style w:type="paragraph" w:styleId="CommentSubject">
    <w:name w:val="annotation subject"/>
    <w:basedOn w:val="CommentText"/>
    <w:next w:val="CommentText"/>
    <w:link w:val="CommentSubjectChar"/>
    <w:uiPriority w:val="99"/>
    <w:semiHidden/>
    <w:unhideWhenUsed/>
    <w:rsid w:val="00A14278"/>
    <w:rPr>
      <w:b/>
      <w:bCs/>
    </w:rPr>
  </w:style>
  <w:style w:type="character" w:customStyle="1" w:styleId="CommentSubjectChar">
    <w:name w:val="Comment Subject Char"/>
    <w:basedOn w:val="CommentTextChar"/>
    <w:link w:val="CommentSubject"/>
    <w:uiPriority w:val="99"/>
    <w:semiHidden/>
    <w:rsid w:val="00A14278"/>
    <w:rPr>
      <w:b/>
      <w:bCs/>
      <w:sz w:val="20"/>
      <w:szCs w:val="20"/>
      <w:lang w:val="fr-FR"/>
    </w:rPr>
  </w:style>
  <w:style w:type="paragraph" w:styleId="NormalWeb">
    <w:name w:val="Normal (Web)"/>
    <w:basedOn w:val="Normal"/>
    <w:uiPriority w:val="99"/>
    <w:semiHidden/>
    <w:unhideWhenUsed/>
    <w:rsid w:val="00374DB0"/>
    <w:pPr>
      <w:spacing w:before="100" w:beforeAutospacing="1" w:after="100" w:afterAutospacing="1"/>
    </w:pPr>
    <w:rPr>
      <w:rFonts w:ascii="Times New Roman" w:eastAsia="Times New Roman" w:hAnsi="Times New Roman" w:cs="Times New Roman"/>
      <w:lang w:val="fr-CA" w:eastAsia="fr-CA"/>
    </w:rPr>
  </w:style>
  <w:style w:type="character" w:styleId="Emphasis">
    <w:name w:val="Emphasis"/>
    <w:basedOn w:val="DefaultParagraphFont"/>
    <w:uiPriority w:val="20"/>
    <w:qFormat/>
    <w:rsid w:val="00374DB0"/>
    <w:rPr>
      <w:i/>
      <w:iCs/>
    </w:rPr>
  </w:style>
  <w:style w:type="character" w:styleId="FollowedHyperlink">
    <w:name w:val="FollowedHyperlink"/>
    <w:basedOn w:val="DefaultParagraphFont"/>
    <w:uiPriority w:val="99"/>
    <w:semiHidden/>
    <w:unhideWhenUsed/>
    <w:rsid w:val="00EE19D7"/>
    <w:rPr>
      <w:color w:val="800080" w:themeColor="followedHyperlink"/>
      <w:u w:val="single"/>
    </w:rPr>
  </w:style>
  <w:style w:type="paragraph" w:styleId="ListParagraph">
    <w:name w:val="List Paragraph"/>
    <w:basedOn w:val="Normal"/>
    <w:uiPriority w:val="34"/>
    <w:qFormat/>
    <w:rsid w:val="00E94BE2"/>
    <w:pPr>
      <w:ind w:left="720"/>
      <w:contextualSpacing/>
    </w:pPr>
  </w:style>
  <w:style w:type="paragraph" w:customStyle="1" w:styleId="Default">
    <w:name w:val="Default"/>
    <w:rsid w:val="00E94BE2"/>
    <w:pPr>
      <w:autoSpaceDE w:val="0"/>
      <w:autoSpaceDN w:val="0"/>
      <w:adjustRightInd w:val="0"/>
    </w:pPr>
    <w:rPr>
      <w:rFonts w:cs="Arial"/>
      <w:color w:val="000000"/>
      <w:lang w:val="fr-CA"/>
    </w:rPr>
  </w:style>
  <w:style w:type="character" w:styleId="UnresolvedMention">
    <w:name w:val="Unresolved Mention"/>
    <w:basedOn w:val="DefaultParagraphFont"/>
    <w:uiPriority w:val="99"/>
    <w:semiHidden/>
    <w:unhideWhenUsed/>
    <w:rsid w:val="008A1A9B"/>
    <w:rPr>
      <w:color w:val="605E5C"/>
      <w:shd w:val="clear" w:color="auto" w:fill="E1DFDD"/>
    </w:rPr>
  </w:style>
  <w:style w:type="paragraph" w:styleId="Revision">
    <w:name w:val="Revision"/>
    <w:hidden/>
    <w:uiPriority w:val="99"/>
    <w:semiHidden/>
    <w:rsid w:val="00FD1B26"/>
    <w:rPr>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828427">
      <w:bodyDiv w:val="1"/>
      <w:marLeft w:val="0"/>
      <w:marRight w:val="0"/>
      <w:marTop w:val="0"/>
      <w:marBottom w:val="0"/>
      <w:divBdr>
        <w:top w:val="none" w:sz="0" w:space="0" w:color="auto"/>
        <w:left w:val="none" w:sz="0" w:space="0" w:color="auto"/>
        <w:bottom w:val="none" w:sz="0" w:space="0" w:color="auto"/>
        <w:right w:val="none" w:sz="0" w:space="0" w:color="auto"/>
      </w:divBdr>
    </w:div>
    <w:div w:id="227964743">
      <w:bodyDiv w:val="1"/>
      <w:marLeft w:val="0"/>
      <w:marRight w:val="0"/>
      <w:marTop w:val="0"/>
      <w:marBottom w:val="0"/>
      <w:divBdr>
        <w:top w:val="none" w:sz="0" w:space="0" w:color="auto"/>
        <w:left w:val="none" w:sz="0" w:space="0" w:color="auto"/>
        <w:bottom w:val="none" w:sz="0" w:space="0" w:color="auto"/>
        <w:right w:val="none" w:sz="0" w:space="0" w:color="auto"/>
      </w:divBdr>
    </w:div>
    <w:div w:id="1013535216">
      <w:bodyDiv w:val="1"/>
      <w:marLeft w:val="0"/>
      <w:marRight w:val="0"/>
      <w:marTop w:val="0"/>
      <w:marBottom w:val="0"/>
      <w:divBdr>
        <w:top w:val="none" w:sz="0" w:space="0" w:color="auto"/>
        <w:left w:val="none" w:sz="0" w:space="0" w:color="auto"/>
        <w:bottom w:val="none" w:sz="0" w:space="0" w:color="auto"/>
        <w:right w:val="none" w:sz="0" w:space="0" w:color="auto"/>
      </w:divBdr>
    </w:div>
    <w:div w:id="1259100110">
      <w:bodyDiv w:val="1"/>
      <w:marLeft w:val="0"/>
      <w:marRight w:val="0"/>
      <w:marTop w:val="0"/>
      <w:marBottom w:val="0"/>
      <w:divBdr>
        <w:top w:val="none" w:sz="0" w:space="0" w:color="auto"/>
        <w:left w:val="none" w:sz="0" w:space="0" w:color="auto"/>
        <w:bottom w:val="none" w:sz="0" w:space="0" w:color="auto"/>
        <w:right w:val="none" w:sz="0" w:space="0" w:color="auto"/>
      </w:divBdr>
    </w:div>
    <w:div w:id="1877156714">
      <w:bodyDiv w:val="1"/>
      <w:marLeft w:val="0"/>
      <w:marRight w:val="0"/>
      <w:marTop w:val="0"/>
      <w:marBottom w:val="0"/>
      <w:divBdr>
        <w:top w:val="none" w:sz="0" w:space="0" w:color="auto"/>
        <w:left w:val="none" w:sz="0" w:space="0" w:color="auto"/>
        <w:bottom w:val="none" w:sz="0" w:space="0" w:color="auto"/>
        <w:right w:val="none" w:sz="0" w:space="0" w:color="auto"/>
      </w:divBdr>
    </w:div>
    <w:div w:id="1922711803">
      <w:bodyDiv w:val="1"/>
      <w:marLeft w:val="0"/>
      <w:marRight w:val="0"/>
      <w:marTop w:val="0"/>
      <w:marBottom w:val="0"/>
      <w:divBdr>
        <w:top w:val="none" w:sz="0" w:space="0" w:color="auto"/>
        <w:left w:val="none" w:sz="0" w:space="0" w:color="auto"/>
        <w:bottom w:val="none" w:sz="0" w:space="0" w:color="auto"/>
        <w:right w:val="none" w:sz="0" w:space="0" w:color="auto"/>
      </w:divBdr>
    </w:div>
    <w:div w:id="21429632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egenereux@legroupemaurice.com" TargetMode="Externa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79</TotalTime>
  <Pages>1</Pages>
  <Words>470</Words>
  <Characters>2679</Characters>
  <Application>Microsoft Office Word</Application>
  <DocSecurity>0</DocSecurity>
  <Lines>22</Lines>
  <Paragraphs>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GILM</Company>
  <LinksUpToDate>false</LinksUpToDate>
  <CharactersWithSpaces>3143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Groupe Maurice Gestion Immobiliere</dc:creator>
  <cp:lastModifiedBy>Howard Schrier</cp:lastModifiedBy>
  <cp:revision>12</cp:revision>
  <cp:lastPrinted>2022-05-05T03:00:00Z</cp:lastPrinted>
  <dcterms:created xsi:type="dcterms:W3CDTF">2022-09-09T13:31:00Z</dcterms:created>
  <dcterms:modified xsi:type="dcterms:W3CDTF">2022-09-13T19:10:00Z</dcterms:modified>
</cp:coreProperties>
</file>